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F6170E" w14:paraId="48D59AB8" w14:textId="77777777" w:rsidTr="00050DA7">
        <w:tc>
          <w:tcPr>
            <w:tcW w:w="4428" w:type="dxa"/>
          </w:tcPr>
          <w:p w14:paraId="2A1CA113" w14:textId="77777777" w:rsidR="000348ED" w:rsidRPr="00F6170E" w:rsidRDefault="005D05AC" w:rsidP="005906A5">
            <w:pPr>
              <w:tabs>
                <w:tab w:val="left" w:pos="851"/>
              </w:tabs>
              <w:rPr>
                <w:rFonts w:cs="Arial"/>
              </w:rPr>
            </w:pPr>
            <w:r w:rsidRPr="00F6170E">
              <w:rPr>
                <w:rFonts w:cs="Arial"/>
              </w:rPr>
              <w:t>F</w:t>
            </w:r>
            <w:bookmarkStart w:id="0" w:name="_Ref208646905"/>
            <w:bookmarkStart w:id="1" w:name="_Ref208646946"/>
            <w:bookmarkStart w:id="2" w:name="_Ref208647025"/>
            <w:bookmarkEnd w:id="0"/>
            <w:bookmarkEnd w:id="1"/>
            <w:bookmarkEnd w:id="2"/>
            <w:r w:rsidRPr="00F6170E">
              <w:rPr>
                <w:rFonts w:cs="Arial"/>
              </w:rPr>
              <w:t>rom:</w:t>
            </w:r>
            <w:r w:rsidRPr="00F6170E">
              <w:rPr>
                <w:rFonts w:cs="Arial"/>
              </w:rPr>
              <w:tab/>
            </w:r>
            <w:r w:rsidR="005906A5">
              <w:rPr>
                <w:rFonts w:cs="Arial"/>
              </w:rPr>
              <w:t>IALA Council</w:t>
            </w:r>
          </w:p>
        </w:tc>
        <w:tc>
          <w:tcPr>
            <w:tcW w:w="5461" w:type="dxa"/>
          </w:tcPr>
          <w:p w14:paraId="275C2661" w14:textId="77777777" w:rsidR="005906A5" w:rsidRDefault="003435D5" w:rsidP="005D05AC">
            <w:pPr>
              <w:jc w:val="right"/>
              <w:rPr>
                <w:rFonts w:cs="Arial"/>
              </w:rPr>
            </w:pPr>
            <w:r>
              <w:rPr>
                <w:rFonts w:cs="Arial"/>
              </w:rPr>
              <w:t>VTS36</w:t>
            </w:r>
            <w:r w:rsidR="00BF1957">
              <w:rPr>
                <w:rFonts w:cs="Arial"/>
              </w:rPr>
              <w:t>/WG1</w:t>
            </w:r>
            <w:r>
              <w:rPr>
                <w:rFonts w:cs="Arial"/>
              </w:rPr>
              <w:t>/</w:t>
            </w:r>
            <w:r w:rsidR="00BF1957">
              <w:rPr>
                <w:rFonts w:cs="Arial"/>
              </w:rPr>
              <w:t>WP/</w:t>
            </w:r>
            <w:r w:rsidR="009D3421">
              <w:rPr>
                <w:rFonts w:cs="Arial"/>
              </w:rPr>
              <w:t>1</w:t>
            </w:r>
            <w:bookmarkStart w:id="3" w:name="_GoBack"/>
            <w:bookmarkEnd w:id="3"/>
          </w:p>
          <w:p w14:paraId="15390DDD" w14:textId="77777777" w:rsidR="000348ED" w:rsidRPr="00F6170E" w:rsidRDefault="005906A5" w:rsidP="00BF1957">
            <w:pPr>
              <w:jc w:val="right"/>
              <w:rPr>
                <w:rFonts w:cs="Arial"/>
                <w:highlight w:val="yellow"/>
              </w:rPr>
            </w:pPr>
            <w:r>
              <w:rPr>
                <w:rFonts w:cs="Arial"/>
              </w:rPr>
              <w:t xml:space="preserve">Formally </w:t>
            </w:r>
            <w:r w:rsidR="00BF1957">
              <w:rPr>
                <w:rFonts w:cs="Arial"/>
              </w:rPr>
              <w:t>VTS36/in</w:t>
            </w:r>
            <w:r w:rsidR="005D05AC" w:rsidRPr="00F6170E">
              <w:rPr>
                <w:rFonts w:cs="Arial"/>
              </w:rPr>
              <w:t>put/</w:t>
            </w:r>
            <w:r w:rsidR="00BF1957">
              <w:rPr>
                <w:rFonts w:cs="Arial"/>
              </w:rPr>
              <w:t>44</w:t>
            </w:r>
          </w:p>
        </w:tc>
      </w:tr>
      <w:tr w:rsidR="000348ED" w:rsidRPr="00F6170E" w14:paraId="2D944A9B" w14:textId="77777777" w:rsidTr="00050DA7">
        <w:tc>
          <w:tcPr>
            <w:tcW w:w="4428" w:type="dxa"/>
          </w:tcPr>
          <w:p w14:paraId="459D70F7" w14:textId="77777777" w:rsidR="000348ED" w:rsidRDefault="005D05AC" w:rsidP="005906A5">
            <w:pPr>
              <w:tabs>
                <w:tab w:val="left" w:pos="851"/>
              </w:tabs>
              <w:rPr>
                <w:rFonts w:cs="Arial"/>
              </w:rPr>
            </w:pPr>
            <w:r w:rsidRPr="00F6170E">
              <w:rPr>
                <w:rFonts w:cs="Arial"/>
              </w:rPr>
              <w:t>To:</w:t>
            </w:r>
            <w:r w:rsidRPr="00F6170E">
              <w:rPr>
                <w:rFonts w:cs="Arial"/>
              </w:rPr>
              <w:tab/>
            </w:r>
            <w:r w:rsidR="005906A5">
              <w:rPr>
                <w:rFonts w:cs="Arial"/>
              </w:rPr>
              <w:t>VTS Committee</w:t>
            </w:r>
          </w:p>
          <w:p w14:paraId="440391B1" w14:textId="77777777" w:rsidR="005906A5" w:rsidRDefault="005906A5" w:rsidP="005906A5">
            <w:pPr>
              <w:tabs>
                <w:tab w:val="left" w:pos="851"/>
              </w:tabs>
              <w:rPr>
                <w:rFonts w:cs="Arial"/>
              </w:rPr>
            </w:pPr>
            <w:r>
              <w:rPr>
                <w:rFonts w:cs="Arial"/>
              </w:rPr>
              <w:t>Agenda item  8.12</w:t>
            </w:r>
          </w:p>
          <w:p w14:paraId="57F90499" w14:textId="77777777" w:rsidR="005906A5" w:rsidRPr="00F6170E" w:rsidRDefault="005906A5" w:rsidP="005906A5">
            <w:pPr>
              <w:tabs>
                <w:tab w:val="left" w:pos="851"/>
              </w:tabs>
              <w:rPr>
                <w:rFonts w:cs="Arial"/>
              </w:rPr>
            </w:pPr>
            <w:r>
              <w:rPr>
                <w:rFonts w:cs="Arial"/>
              </w:rPr>
              <w:t>Submitted by TCM</w:t>
            </w:r>
          </w:p>
        </w:tc>
        <w:tc>
          <w:tcPr>
            <w:tcW w:w="5461" w:type="dxa"/>
          </w:tcPr>
          <w:p w14:paraId="07323E7F" w14:textId="77777777" w:rsidR="000348ED" w:rsidRPr="00F6170E" w:rsidRDefault="000348ED" w:rsidP="00311F12">
            <w:pPr>
              <w:jc w:val="right"/>
              <w:rPr>
                <w:rFonts w:cs="Arial"/>
              </w:rPr>
            </w:pPr>
          </w:p>
        </w:tc>
      </w:tr>
    </w:tbl>
    <w:p w14:paraId="2CFEE630" w14:textId="77777777" w:rsidR="000348ED" w:rsidRPr="00F6170E" w:rsidRDefault="001B444E" w:rsidP="005D05AC">
      <w:pPr>
        <w:pStyle w:val="Title"/>
        <w:spacing w:before="480" w:after="120"/>
      </w:pPr>
      <w:r w:rsidRPr="00F6170E">
        <w:t>Information Paper</w:t>
      </w:r>
    </w:p>
    <w:p w14:paraId="49D19D06" w14:textId="77777777" w:rsidR="000348ED" w:rsidRPr="00F6170E" w:rsidRDefault="00311F12" w:rsidP="00311F12">
      <w:pPr>
        <w:pStyle w:val="Title"/>
      </w:pPr>
      <w:r w:rsidRPr="00F6170E">
        <w:t>IALA Strategy Paper addressing the delivery of VTS in a rapidly changing world</w:t>
      </w:r>
    </w:p>
    <w:p w14:paraId="0981C401" w14:textId="77777777" w:rsidR="0064435F" w:rsidRPr="00F6170E" w:rsidRDefault="0064435F" w:rsidP="00135447">
      <w:pPr>
        <w:pStyle w:val="Heading1"/>
        <w:rPr>
          <w:rFonts w:cs="Arial"/>
          <w:lang w:val="en-GB"/>
        </w:rPr>
      </w:pPr>
      <w:r w:rsidRPr="00F6170E">
        <w:rPr>
          <w:rFonts w:cs="Arial"/>
          <w:lang w:val="en-GB"/>
        </w:rPr>
        <w:t>Introduction</w:t>
      </w:r>
    </w:p>
    <w:p w14:paraId="5248FF27" w14:textId="77777777" w:rsidR="00311F12" w:rsidRPr="00F6170E" w:rsidRDefault="00311F12" w:rsidP="00311F12">
      <w:pPr>
        <w:pStyle w:val="BodyText"/>
        <w:rPr>
          <w:rFonts w:cs="Arial"/>
        </w:rPr>
      </w:pPr>
      <w:r w:rsidRPr="00F6170E">
        <w:rPr>
          <w:rFonts w:cs="Arial"/>
        </w:rPr>
        <w:t>The IALA Council at its 53</w:t>
      </w:r>
      <w:r w:rsidRPr="00F6170E">
        <w:rPr>
          <w:rFonts w:cs="Arial"/>
          <w:vertAlign w:val="superscript"/>
        </w:rPr>
        <w:t>rd</w:t>
      </w:r>
      <w:r w:rsidRPr="00F6170E">
        <w:rPr>
          <w:rFonts w:cs="Arial"/>
        </w:rPr>
        <w:t xml:space="preserve"> session approved the proposal task (</w:t>
      </w:r>
      <w:r w:rsidRPr="00F6170E">
        <w:rPr>
          <w:rFonts w:cs="Arial"/>
          <w:i/>
        </w:rPr>
        <w:t>VTS34/output/8</w:t>
      </w:r>
      <w:r w:rsidRPr="00F6170E">
        <w:rPr>
          <w:rFonts w:cs="Arial"/>
        </w:rPr>
        <w:t>) to develop a strategy paper addressing the delivery of VTS in a rapidly changing world.</w:t>
      </w:r>
    </w:p>
    <w:p w14:paraId="55715C20" w14:textId="77777777" w:rsidR="00311F12" w:rsidRPr="00F6170E" w:rsidRDefault="00311F12" w:rsidP="00311F12">
      <w:pPr>
        <w:pStyle w:val="BodyText"/>
        <w:rPr>
          <w:rFonts w:cs="Arial"/>
        </w:rPr>
      </w:pPr>
      <w:r w:rsidRPr="00F6170E">
        <w:rPr>
          <w:rFonts w:cs="Arial"/>
        </w:rPr>
        <w:t>This Task includes the following actions:</w:t>
      </w:r>
    </w:p>
    <w:p w14:paraId="78E8131C" w14:textId="77777777" w:rsidR="00311F12" w:rsidRPr="00F6170E" w:rsidRDefault="00311F12" w:rsidP="00311F12">
      <w:pPr>
        <w:pStyle w:val="List1"/>
        <w:rPr>
          <w:rFonts w:cs="Arial"/>
          <w:lang w:val="en-GB"/>
        </w:rPr>
      </w:pPr>
      <w:r w:rsidRPr="00F6170E">
        <w:rPr>
          <w:rFonts w:cs="Arial"/>
          <w:lang w:val="en-GB"/>
        </w:rPr>
        <w:t>Develop a</w:t>
      </w:r>
      <w:r w:rsidR="00ED3CEE" w:rsidRPr="00F6170E">
        <w:rPr>
          <w:rFonts w:cs="Arial"/>
          <w:lang w:val="en-GB"/>
        </w:rPr>
        <w:t>n IALA VTS Strategy</w:t>
      </w:r>
      <w:r w:rsidRPr="00F6170E">
        <w:rPr>
          <w:rFonts w:cs="Arial"/>
          <w:lang w:val="en-GB"/>
        </w:rPr>
        <w:t xml:space="preserve"> with regards to the delivery of VTS in a rapidly changing world and the possible implic</w:t>
      </w:r>
      <w:r w:rsidR="00C9412D" w:rsidRPr="00F6170E">
        <w:rPr>
          <w:rFonts w:cs="Arial"/>
          <w:lang w:val="en-GB"/>
        </w:rPr>
        <w:t xml:space="preserve">ations for IMO Resolution </w:t>
      </w:r>
      <w:proofErr w:type="gramStart"/>
      <w:r w:rsidR="00C9412D" w:rsidRPr="00F6170E">
        <w:rPr>
          <w:rFonts w:cs="Arial"/>
          <w:lang w:val="en-GB"/>
        </w:rPr>
        <w:t>A.857</w:t>
      </w:r>
      <w:r w:rsidRPr="00F6170E">
        <w:rPr>
          <w:rFonts w:cs="Arial"/>
          <w:lang w:val="en-GB"/>
        </w:rPr>
        <w:t>(</w:t>
      </w:r>
      <w:proofErr w:type="gramEnd"/>
      <w:r w:rsidRPr="00F6170E">
        <w:rPr>
          <w:rFonts w:cs="Arial"/>
          <w:lang w:val="en-GB"/>
        </w:rPr>
        <w:t>20) Guidelines for Vessel Traffic Services.</w:t>
      </w:r>
    </w:p>
    <w:p w14:paraId="7A32110E" w14:textId="77777777" w:rsidR="00311F12" w:rsidRPr="00F6170E" w:rsidRDefault="00311F12" w:rsidP="00ED3CEE">
      <w:pPr>
        <w:pStyle w:val="List1indent1"/>
        <w:tabs>
          <w:tab w:val="clear" w:pos="1134"/>
        </w:tabs>
        <w:rPr>
          <w:rFonts w:cs="Arial"/>
          <w:lang w:val="en-GB"/>
        </w:rPr>
      </w:pPr>
      <w:r w:rsidRPr="00F6170E">
        <w:rPr>
          <w:rFonts w:cs="Arial"/>
          <w:lang w:val="en-GB"/>
        </w:rPr>
        <w:t>Identify and document:</w:t>
      </w:r>
    </w:p>
    <w:p w14:paraId="6DC537E6" w14:textId="77777777" w:rsidR="00311F12" w:rsidRPr="00F6170E" w:rsidRDefault="00311F12" w:rsidP="00ED3CEE">
      <w:pPr>
        <w:pStyle w:val="List1indent2"/>
        <w:tabs>
          <w:tab w:val="clear" w:pos="1701"/>
        </w:tabs>
        <w:rPr>
          <w:rFonts w:cs="Arial"/>
          <w:lang w:val="en-GB"/>
        </w:rPr>
      </w:pPr>
      <w:r w:rsidRPr="00F6170E">
        <w:rPr>
          <w:rFonts w:cs="Arial"/>
          <w:lang w:val="en-GB"/>
        </w:rPr>
        <w:t>the strengths and wea</w:t>
      </w:r>
      <w:r w:rsidR="00C9412D" w:rsidRPr="00F6170E">
        <w:rPr>
          <w:rFonts w:cs="Arial"/>
          <w:lang w:val="en-GB"/>
        </w:rPr>
        <w:t>knesses of IMO Resolution A.857</w:t>
      </w:r>
      <w:r w:rsidRPr="00F6170E">
        <w:rPr>
          <w:rFonts w:cs="Arial"/>
          <w:lang w:val="en-GB"/>
        </w:rPr>
        <w:t>(20) in setting the framework for the delivery of VTS;</w:t>
      </w:r>
    </w:p>
    <w:p w14:paraId="41FE6F76" w14:textId="77777777" w:rsidR="00311F12" w:rsidRPr="00F6170E" w:rsidRDefault="00311F12" w:rsidP="00ED3CEE">
      <w:pPr>
        <w:pStyle w:val="List1indent2"/>
        <w:tabs>
          <w:tab w:val="clear" w:pos="1701"/>
        </w:tabs>
        <w:rPr>
          <w:rFonts w:cs="Arial"/>
          <w:lang w:val="en-GB"/>
        </w:rPr>
      </w:pPr>
      <w:r w:rsidRPr="00F6170E">
        <w:rPr>
          <w:rFonts w:cs="Arial"/>
          <w:lang w:val="en-GB"/>
        </w:rPr>
        <w:t>developments in VTS since the existing Resolution was agreed and emerging trends that may be anticipated over the next 10-20 years;</w:t>
      </w:r>
    </w:p>
    <w:p w14:paraId="5906D3EA" w14:textId="77777777" w:rsidR="00311F12" w:rsidRPr="00F6170E" w:rsidRDefault="00311F12" w:rsidP="00ED3CEE">
      <w:pPr>
        <w:pStyle w:val="List1indent2"/>
        <w:tabs>
          <w:tab w:val="clear" w:pos="1701"/>
        </w:tabs>
        <w:rPr>
          <w:rFonts w:cs="Arial"/>
          <w:lang w:val="en-GB"/>
        </w:rPr>
      </w:pPr>
      <w:proofErr w:type="gramStart"/>
      <w:r w:rsidRPr="00F6170E">
        <w:rPr>
          <w:rFonts w:cs="Arial"/>
          <w:lang w:val="en-GB"/>
        </w:rPr>
        <w:t>possible</w:t>
      </w:r>
      <w:proofErr w:type="gramEnd"/>
      <w:r w:rsidRPr="00F6170E">
        <w:rPr>
          <w:rFonts w:cs="Arial"/>
          <w:lang w:val="en-GB"/>
        </w:rPr>
        <w:t xml:space="preserve"> limitations to addressing the emerging needs and developments for VTS within the existing provisions of IMO Resolution A.857(20).</w:t>
      </w:r>
    </w:p>
    <w:p w14:paraId="75FC8DDF" w14:textId="77777777" w:rsidR="00311F12" w:rsidRPr="00F6170E" w:rsidRDefault="00311F12" w:rsidP="00311F12">
      <w:pPr>
        <w:pStyle w:val="List1"/>
        <w:rPr>
          <w:rFonts w:cs="Arial"/>
          <w:lang w:val="en-GB"/>
        </w:rPr>
      </w:pPr>
      <w:r w:rsidRPr="00F6170E">
        <w:rPr>
          <w:rFonts w:cs="Arial"/>
          <w:lang w:val="en-GB"/>
        </w:rPr>
        <w:t>Provide a</w:t>
      </w:r>
      <w:r w:rsidR="00133CD8" w:rsidRPr="00F6170E">
        <w:rPr>
          <w:rFonts w:cs="Arial"/>
          <w:lang w:val="en-GB"/>
        </w:rPr>
        <w:t xml:space="preserve"> draft</w:t>
      </w:r>
      <w:r w:rsidR="00ED3CEE" w:rsidRPr="00F6170E">
        <w:rPr>
          <w:rFonts w:cs="Arial"/>
          <w:lang w:val="en-GB"/>
        </w:rPr>
        <w:t xml:space="preserve"> IALA VTS Strategy Paper outline and requisite Policy O</w:t>
      </w:r>
      <w:r w:rsidRPr="00F6170E">
        <w:rPr>
          <w:rFonts w:cs="Arial"/>
          <w:lang w:val="en-GB"/>
        </w:rPr>
        <w:t>bjectives for the development of VTS to meet the emerging needs and developments over the next 10-20 years.</w:t>
      </w:r>
      <w:r w:rsidR="00ED3CEE" w:rsidRPr="00F6170E">
        <w:rPr>
          <w:rFonts w:cs="Arial"/>
          <w:lang w:val="en-GB"/>
        </w:rPr>
        <w:t xml:space="preserve">  </w:t>
      </w:r>
      <w:r w:rsidRPr="00F6170E">
        <w:rPr>
          <w:rFonts w:cs="Arial"/>
          <w:lang w:val="en-GB"/>
        </w:rPr>
        <w:t>Key milestones for completing the task include:</w:t>
      </w:r>
    </w:p>
    <w:p w14:paraId="74DBAA5B" w14:textId="77777777" w:rsidR="00311F12" w:rsidRPr="00F6170E" w:rsidRDefault="00133CD8" w:rsidP="00311F12">
      <w:pPr>
        <w:pStyle w:val="Bullet1"/>
        <w:rPr>
          <w:rFonts w:cs="Arial"/>
          <w:lang w:val="en-GB"/>
        </w:rPr>
      </w:pPr>
      <w:r w:rsidRPr="00F6170E">
        <w:rPr>
          <w:rFonts w:cs="Arial"/>
          <w:lang w:val="en-GB"/>
        </w:rPr>
        <w:t>VTS Committee prepare a draft outline</w:t>
      </w:r>
      <w:r w:rsidR="00ED3CEE" w:rsidRPr="00F6170E">
        <w:rPr>
          <w:rFonts w:cs="Arial"/>
          <w:lang w:val="en-GB"/>
        </w:rPr>
        <w:t xml:space="preserve"> of the ‘</w:t>
      </w:r>
      <w:r w:rsidR="00086DBB" w:rsidRPr="00F6170E">
        <w:rPr>
          <w:rFonts w:cs="Arial"/>
          <w:lang w:val="en-GB"/>
        </w:rPr>
        <w:t xml:space="preserve">IALA Strategy on </w:t>
      </w:r>
      <w:r w:rsidR="00ED3CEE" w:rsidRPr="00F6170E">
        <w:rPr>
          <w:rFonts w:cs="Arial"/>
          <w:lang w:val="en-GB"/>
        </w:rPr>
        <w:t>VTS</w:t>
      </w:r>
      <w:r w:rsidR="00086DBB" w:rsidRPr="00F6170E">
        <w:rPr>
          <w:rFonts w:cs="Arial"/>
          <w:lang w:val="en-GB"/>
        </w:rPr>
        <w:t>’</w:t>
      </w:r>
      <w:r w:rsidR="00ED3CEE" w:rsidRPr="00F6170E">
        <w:rPr>
          <w:rFonts w:cs="Arial"/>
          <w:lang w:val="en-GB"/>
        </w:rPr>
        <w:t xml:space="preserve"> </w:t>
      </w:r>
      <w:r w:rsidR="00086DBB" w:rsidRPr="00F6170E">
        <w:rPr>
          <w:rFonts w:cs="Arial"/>
          <w:lang w:val="en-GB"/>
        </w:rPr>
        <w:t>p</w:t>
      </w:r>
      <w:r w:rsidR="00ED3CEE" w:rsidRPr="00F6170E">
        <w:rPr>
          <w:rFonts w:cs="Arial"/>
          <w:lang w:val="en-GB"/>
        </w:rPr>
        <w:t>aper’</w:t>
      </w:r>
      <w:r w:rsidR="00311F12" w:rsidRPr="00F6170E">
        <w:rPr>
          <w:rFonts w:cs="Arial"/>
          <w:lang w:val="en-GB"/>
        </w:rPr>
        <w:t xml:space="preserve"> (Sep 2012);</w:t>
      </w:r>
    </w:p>
    <w:p w14:paraId="2A235920" w14:textId="77777777" w:rsidR="00133CD8" w:rsidRPr="00F6170E" w:rsidRDefault="00133CD8" w:rsidP="00311F12">
      <w:pPr>
        <w:pStyle w:val="Bullet1"/>
        <w:rPr>
          <w:rFonts w:cs="Arial"/>
          <w:lang w:val="en-GB"/>
        </w:rPr>
      </w:pPr>
      <w:r w:rsidRPr="00F6170E">
        <w:rPr>
          <w:rFonts w:cs="Arial"/>
          <w:lang w:val="en-GB"/>
        </w:rPr>
        <w:t>IALA Council endorse the draft outline of the ‘</w:t>
      </w:r>
      <w:r w:rsidR="00086DBB" w:rsidRPr="00F6170E">
        <w:rPr>
          <w:rFonts w:cs="Arial"/>
          <w:lang w:val="en-GB"/>
        </w:rPr>
        <w:t>IALA Strategy on VTS’ p</w:t>
      </w:r>
      <w:r w:rsidRPr="00F6170E">
        <w:rPr>
          <w:rFonts w:cs="Arial"/>
          <w:lang w:val="en-GB"/>
        </w:rPr>
        <w:t>aper’ (Dec 2012);</w:t>
      </w:r>
    </w:p>
    <w:p w14:paraId="291EE20A" w14:textId="77777777" w:rsidR="00311F12" w:rsidRPr="00F6170E" w:rsidRDefault="00133CD8" w:rsidP="00311F12">
      <w:pPr>
        <w:pStyle w:val="Bullet1"/>
        <w:rPr>
          <w:rFonts w:cs="Arial"/>
          <w:lang w:val="en-GB"/>
        </w:rPr>
      </w:pPr>
      <w:r w:rsidRPr="00F6170E">
        <w:rPr>
          <w:rFonts w:cs="Arial"/>
          <w:lang w:val="en-GB"/>
        </w:rPr>
        <w:t>VTS Committee prepare a draft</w:t>
      </w:r>
      <w:r w:rsidR="00ED3CEE" w:rsidRPr="00F6170E">
        <w:rPr>
          <w:rFonts w:cs="Arial"/>
          <w:lang w:val="en-GB"/>
        </w:rPr>
        <w:t xml:space="preserve"> </w:t>
      </w:r>
      <w:r w:rsidR="00086DBB" w:rsidRPr="00F6170E">
        <w:rPr>
          <w:rFonts w:cs="Arial"/>
          <w:lang w:val="en-GB"/>
        </w:rPr>
        <w:t>‘IALA Strategy on VTS’ p</w:t>
      </w:r>
      <w:r w:rsidR="00ED3CEE" w:rsidRPr="00F6170E">
        <w:rPr>
          <w:rFonts w:cs="Arial"/>
          <w:lang w:val="en-GB"/>
        </w:rPr>
        <w:t>aper</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2013);</w:t>
      </w:r>
    </w:p>
    <w:p w14:paraId="20D26311" w14:textId="77777777" w:rsidR="00063503" w:rsidRPr="00F6170E" w:rsidRDefault="00063503" w:rsidP="00311F12">
      <w:pPr>
        <w:pStyle w:val="Bullet1"/>
        <w:rPr>
          <w:rFonts w:cs="Arial"/>
          <w:lang w:val="en-GB"/>
        </w:rPr>
      </w:pPr>
      <w:r w:rsidRPr="00F6170E">
        <w:rPr>
          <w:rFonts w:cs="Arial"/>
          <w:lang w:val="en-GB"/>
        </w:rPr>
        <w:t xml:space="preserve">Council endorses current progress with the draft </w:t>
      </w:r>
      <w:r w:rsidR="00086DBB" w:rsidRPr="00F6170E">
        <w:rPr>
          <w:rFonts w:cs="Arial"/>
          <w:lang w:val="en-GB"/>
        </w:rPr>
        <w:t>‘IALA Strategy on VTS’ p</w:t>
      </w:r>
      <w:r w:rsidRPr="00F6170E">
        <w:rPr>
          <w:rFonts w:cs="Arial"/>
          <w:lang w:val="en-GB"/>
        </w:rPr>
        <w:t>aper (Dec 2013);</w:t>
      </w:r>
    </w:p>
    <w:p w14:paraId="422F36F4" w14:textId="77777777" w:rsidR="00311F12" w:rsidRPr="00F6170E" w:rsidRDefault="00133CD8" w:rsidP="00311F12">
      <w:pPr>
        <w:pStyle w:val="Bullet1"/>
        <w:rPr>
          <w:rFonts w:cs="Arial"/>
          <w:lang w:val="en-GB"/>
        </w:rPr>
      </w:pPr>
      <w:r w:rsidRPr="00F6170E">
        <w:rPr>
          <w:rFonts w:cs="Arial"/>
          <w:lang w:val="en-GB"/>
        </w:rPr>
        <w:t xml:space="preserve">VTS Committee </w:t>
      </w:r>
      <w:r w:rsidR="00063503" w:rsidRPr="00F6170E">
        <w:rPr>
          <w:rFonts w:cs="Arial"/>
          <w:lang w:val="en-GB"/>
        </w:rPr>
        <w:t>finalises</w:t>
      </w:r>
      <w:r w:rsidR="00311F12" w:rsidRPr="00F6170E">
        <w:rPr>
          <w:rFonts w:cs="Arial"/>
          <w:lang w:val="en-GB"/>
        </w:rPr>
        <w:t xml:space="preserve"> </w:t>
      </w:r>
      <w:r w:rsidRPr="00F6170E">
        <w:rPr>
          <w:rFonts w:cs="Arial"/>
          <w:lang w:val="en-GB"/>
        </w:rPr>
        <w:t xml:space="preserve">the draft </w:t>
      </w:r>
      <w:r w:rsidR="00086DBB" w:rsidRPr="00F6170E">
        <w:rPr>
          <w:rFonts w:cs="Arial"/>
          <w:lang w:val="en-GB"/>
        </w:rPr>
        <w:t>‘IALA Strategy on VTS’ p</w:t>
      </w:r>
      <w:r w:rsidR="00ED3CEE" w:rsidRPr="00F6170E">
        <w:rPr>
          <w:rFonts w:cs="Arial"/>
          <w:lang w:val="en-GB"/>
        </w:rPr>
        <w:t>aper</w:t>
      </w:r>
      <w:r w:rsidRPr="00F6170E">
        <w:rPr>
          <w:rFonts w:cs="Arial"/>
          <w:lang w:val="en-GB"/>
        </w:rPr>
        <w:t xml:space="preserve"> and submit</w:t>
      </w:r>
      <w:r w:rsidR="00063503" w:rsidRPr="00F6170E">
        <w:rPr>
          <w:rFonts w:cs="Arial"/>
          <w:lang w:val="en-GB"/>
        </w:rPr>
        <w:t>s</w:t>
      </w:r>
      <w:r w:rsidRPr="00F6170E">
        <w:rPr>
          <w:rFonts w:cs="Arial"/>
          <w:lang w:val="en-GB"/>
        </w:rPr>
        <w:t xml:space="preserve"> to Council</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w:t>
      </w:r>
      <w:r w:rsidR="00063503" w:rsidRPr="00F6170E">
        <w:rPr>
          <w:rFonts w:cs="Arial"/>
          <w:lang w:val="en-GB"/>
        </w:rPr>
        <w:t>5</w:t>
      </w:r>
      <w:r w:rsidR="00311F12" w:rsidRPr="00F6170E">
        <w:rPr>
          <w:rFonts w:cs="Arial"/>
          <w:lang w:val="en-GB"/>
        </w:rPr>
        <w:t>);</w:t>
      </w:r>
    </w:p>
    <w:p w14:paraId="285BF5D3" w14:textId="77777777" w:rsidR="00311F12" w:rsidRPr="00F6170E" w:rsidRDefault="00311F12" w:rsidP="00311F12">
      <w:pPr>
        <w:pStyle w:val="Bullet1"/>
        <w:rPr>
          <w:rFonts w:cs="Arial"/>
          <w:lang w:val="en-GB"/>
        </w:rPr>
      </w:pPr>
      <w:r w:rsidRPr="00F6170E">
        <w:rPr>
          <w:rFonts w:cs="Arial"/>
          <w:lang w:val="en-GB"/>
        </w:rPr>
        <w:t xml:space="preserve">Endorsement </w:t>
      </w:r>
      <w:r w:rsidR="00133CD8" w:rsidRPr="00F6170E">
        <w:rPr>
          <w:rFonts w:cs="Arial"/>
          <w:lang w:val="en-GB"/>
        </w:rPr>
        <w:t xml:space="preserve">by the Council </w:t>
      </w:r>
      <w:r w:rsidRPr="00F6170E">
        <w:rPr>
          <w:rFonts w:cs="Arial"/>
          <w:lang w:val="en-GB"/>
        </w:rPr>
        <w:t xml:space="preserve">of the draft </w:t>
      </w:r>
      <w:r w:rsidR="00086DBB" w:rsidRPr="00F6170E">
        <w:rPr>
          <w:rFonts w:cs="Arial"/>
          <w:lang w:val="en-GB"/>
        </w:rPr>
        <w:t>‘IALA Strategy on VTS’ p</w:t>
      </w:r>
      <w:r w:rsidR="00133CD8" w:rsidRPr="00F6170E">
        <w:rPr>
          <w:rFonts w:cs="Arial"/>
          <w:lang w:val="en-GB"/>
        </w:rPr>
        <w:t>aper’ (</w:t>
      </w:r>
      <w:r w:rsidR="00063503" w:rsidRPr="00F6170E">
        <w:rPr>
          <w:rFonts w:cs="Arial"/>
          <w:lang w:val="en-GB"/>
        </w:rPr>
        <w:t>June</w:t>
      </w:r>
      <w:r w:rsidRPr="00F6170E">
        <w:rPr>
          <w:rFonts w:cs="Arial"/>
          <w:lang w:val="en-GB"/>
        </w:rPr>
        <w:t xml:space="preserve"> 201</w:t>
      </w:r>
      <w:r w:rsidR="00063503" w:rsidRPr="00F6170E">
        <w:rPr>
          <w:rFonts w:cs="Arial"/>
          <w:lang w:val="en-GB"/>
        </w:rPr>
        <w:t>5</w:t>
      </w:r>
      <w:r w:rsidRPr="00F6170E">
        <w:rPr>
          <w:rFonts w:cs="Arial"/>
          <w:lang w:val="en-GB"/>
        </w:rPr>
        <w:t>);</w:t>
      </w:r>
    </w:p>
    <w:p w14:paraId="6AF2688E" w14:textId="77777777" w:rsidR="00311F12" w:rsidRPr="00F6170E" w:rsidRDefault="00311F12" w:rsidP="00311F12">
      <w:pPr>
        <w:pStyle w:val="Bullet1"/>
        <w:rPr>
          <w:rFonts w:cs="Arial"/>
          <w:lang w:val="en-GB"/>
        </w:rPr>
      </w:pPr>
      <w:r w:rsidRPr="00F6170E">
        <w:rPr>
          <w:rFonts w:cs="Arial"/>
          <w:lang w:val="en-GB"/>
        </w:rPr>
        <w:t xml:space="preserve">Possible identification for a further review of </w:t>
      </w:r>
      <w:proofErr w:type="gramStart"/>
      <w:r w:rsidRPr="00F6170E">
        <w:rPr>
          <w:rFonts w:cs="Arial"/>
          <w:lang w:val="en-GB"/>
        </w:rPr>
        <w:t>A.857(</w:t>
      </w:r>
      <w:proofErr w:type="gramEnd"/>
      <w:r w:rsidRPr="00F6170E">
        <w:rPr>
          <w:rFonts w:cs="Arial"/>
          <w:lang w:val="en-GB"/>
        </w:rPr>
        <w:t>20) (Sep 2015).</w:t>
      </w:r>
    </w:p>
    <w:p w14:paraId="70A205AC" w14:textId="77777777" w:rsidR="00311F12" w:rsidRPr="00F6170E" w:rsidRDefault="00311F12" w:rsidP="00311F12">
      <w:pPr>
        <w:pStyle w:val="Heading1"/>
        <w:rPr>
          <w:rFonts w:cs="Arial"/>
          <w:lang w:val="en-GB"/>
        </w:rPr>
      </w:pPr>
      <w:r w:rsidRPr="00F6170E">
        <w:rPr>
          <w:rFonts w:cs="Arial"/>
          <w:lang w:val="en-GB"/>
        </w:rPr>
        <w:t>Background</w:t>
      </w:r>
    </w:p>
    <w:p w14:paraId="12C07B84" w14:textId="77777777" w:rsidR="00311F12" w:rsidRPr="00F6170E" w:rsidRDefault="00311F12" w:rsidP="00311F12">
      <w:pPr>
        <w:pStyle w:val="BodyText"/>
        <w:rPr>
          <w:rFonts w:cs="Arial"/>
        </w:rPr>
      </w:pPr>
      <w:r w:rsidRPr="00F6170E">
        <w:rPr>
          <w:rFonts w:cs="Arial"/>
        </w:rPr>
        <w:t xml:space="preserve">IALA, through the VTS Committee, deals with all aspects of VTS, including the expanding role of vessel monitoring for maritime safety, environmental protection and security. </w:t>
      </w:r>
      <w:r w:rsidR="00D43418" w:rsidRPr="00F6170E">
        <w:rPr>
          <w:rFonts w:cs="Arial"/>
        </w:rPr>
        <w:t xml:space="preserve"> </w:t>
      </w:r>
      <w:r w:rsidRPr="00F6170E">
        <w:rPr>
          <w:rFonts w:cs="Arial"/>
        </w:rPr>
        <w:t>The Committee aims to develop and review VTS related IALA documentation on issues such as the training of personnel, operational procedures, equipment requirements, the impact of new technologies and the role of VTS in security and global traffic monitoring systems.</w:t>
      </w:r>
    </w:p>
    <w:p w14:paraId="7D4F3D4F" w14:textId="77777777" w:rsidR="00311F12" w:rsidRPr="00F6170E" w:rsidRDefault="00311F12" w:rsidP="00311F12">
      <w:pPr>
        <w:pStyle w:val="BodyText"/>
        <w:rPr>
          <w:rFonts w:cs="Arial"/>
        </w:rPr>
      </w:pPr>
      <w:r w:rsidRPr="00F6170E">
        <w:rPr>
          <w:rFonts w:cs="Arial"/>
        </w:rPr>
        <w:t>The IALA VTS Manual 2012 (Section 0312) states:</w:t>
      </w:r>
    </w:p>
    <w:p w14:paraId="63EFEF0A" w14:textId="77777777" w:rsidR="00311F12" w:rsidRPr="00F6170E" w:rsidRDefault="00311F12" w:rsidP="00311F12">
      <w:pPr>
        <w:spacing w:after="120"/>
        <w:ind w:left="720"/>
        <w:jc w:val="both"/>
        <w:rPr>
          <w:rFonts w:cs="Arial"/>
          <w:i/>
        </w:rPr>
      </w:pPr>
      <w:r w:rsidRPr="00F6170E">
        <w:rPr>
          <w:rFonts w:cs="Arial"/>
          <w:i/>
        </w:rPr>
        <w:lastRenderedPageBreak/>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14:paraId="06B24FD8" w14:textId="77777777" w:rsidR="00311F12" w:rsidRPr="00F6170E" w:rsidRDefault="00311F12" w:rsidP="00311F12">
      <w:pPr>
        <w:pStyle w:val="BodyText"/>
        <w:rPr>
          <w:rFonts w:cs="Arial"/>
        </w:rPr>
      </w:pPr>
      <w:r w:rsidRPr="00F6170E">
        <w:rPr>
          <w:rFonts w:cs="Arial"/>
        </w:rPr>
        <w:t>In progressing Task 10 (Produce Guidelines on the provision of VTS Types of Service) and Task 3 (Review/update/provide i</w:t>
      </w:r>
      <w:r w:rsidR="00C9412D" w:rsidRPr="00F6170E">
        <w:rPr>
          <w:rFonts w:cs="Arial"/>
        </w:rPr>
        <w:t xml:space="preserve">nput to IMO on Resolution </w:t>
      </w:r>
      <w:proofErr w:type="gramStart"/>
      <w:r w:rsidR="00C9412D" w:rsidRPr="00F6170E">
        <w:rPr>
          <w:rFonts w:cs="Arial"/>
        </w:rPr>
        <w:t>A.857</w:t>
      </w:r>
      <w:r w:rsidRPr="00F6170E">
        <w:rPr>
          <w:rFonts w:cs="Arial"/>
        </w:rPr>
        <w:t>(</w:t>
      </w:r>
      <w:proofErr w:type="gramEnd"/>
      <w:r w:rsidRPr="00F6170E">
        <w:rPr>
          <w:rFonts w:cs="Arial"/>
        </w:rPr>
        <w:t>20) - Guidelines for Vessel Traffic Services) during VTS34 possible shortcomings and differing interpretations in the delivery of VTS in a rapidly changing world were highlighted.</w:t>
      </w:r>
    </w:p>
    <w:p w14:paraId="01ADB297" w14:textId="77777777" w:rsidR="00311F12" w:rsidRPr="00F6170E" w:rsidRDefault="00311F12" w:rsidP="00311F12">
      <w:pPr>
        <w:pStyle w:val="BodyText"/>
      </w:pPr>
      <w:r w:rsidRPr="00F6170E">
        <w:t>In considering these short comings and differing interpretations the Committee identified the need for a high-level policy document describing the objectives for VTS to meet the emerging needs and developments and the adequacy of the existing international framework for VTS.</w:t>
      </w:r>
    </w:p>
    <w:p w14:paraId="7FA90944" w14:textId="77777777" w:rsidR="00311F12" w:rsidRPr="00F6170E" w:rsidRDefault="00311F12" w:rsidP="00ED3CEE">
      <w:pPr>
        <w:pStyle w:val="Heading1"/>
        <w:rPr>
          <w:lang w:val="en-GB"/>
        </w:rPr>
      </w:pPr>
      <w:r w:rsidRPr="00F6170E">
        <w:rPr>
          <w:lang w:val="en-GB"/>
        </w:rPr>
        <w:t>General Principles</w:t>
      </w:r>
    </w:p>
    <w:p w14:paraId="12D581AD" w14:textId="77777777" w:rsidR="000A3458" w:rsidRPr="00F6170E" w:rsidRDefault="000A3458" w:rsidP="000A3458">
      <w:pPr>
        <w:pStyle w:val="BodyText"/>
      </w:pPr>
      <w:r w:rsidRPr="00F6170E">
        <w:t>To develop the vision for the future delivery of VTS in the next 10 – 20 years, a number of steps have been identified and could provide the outline for the VTS Strategy paper (Annex B).</w:t>
      </w:r>
    </w:p>
    <w:p w14:paraId="23DC79BB" w14:textId="77777777" w:rsidR="00311F12" w:rsidRPr="00F6170E" w:rsidRDefault="00311F12" w:rsidP="00311F12">
      <w:pPr>
        <w:pStyle w:val="BodyText"/>
      </w:pPr>
      <w:r w:rsidRPr="00F6170E">
        <w:t xml:space="preserve">It is proposed that in developing </w:t>
      </w:r>
      <w:r w:rsidR="000A3458" w:rsidRPr="00F6170E">
        <w:t>the</w:t>
      </w:r>
      <w:r w:rsidRPr="00F6170E">
        <w:t xml:space="preserve"> </w:t>
      </w:r>
      <w:r w:rsidR="00086DBB" w:rsidRPr="00F6170E">
        <w:rPr>
          <w:rFonts w:cs="Arial"/>
        </w:rPr>
        <w:t xml:space="preserve">IALA Strategy on VTS </w:t>
      </w:r>
      <w:r w:rsidRPr="00F6170E">
        <w:t xml:space="preserve">the following principles should be applied in drafting a VTS Strategy paper: </w:t>
      </w:r>
    </w:p>
    <w:p w14:paraId="5C36B108" w14:textId="77777777" w:rsidR="006E3CCB" w:rsidRPr="00F6170E" w:rsidRDefault="00C9412D" w:rsidP="00311F12">
      <w:pPr>
        <w:pStyle w:val="Bullet1"/>
        <w:rPr>
          <w:lang w:val="en-GB"/>
        </w:rPr>
      </w:pPr>
      <w:r w:rsidRPr="00F6170E">
        <w:rPr>
          <w:lang w:val="en-GB"/>
        </w:rPr>
        <w:t>e</w:t>
      </w:r>
      <w:r w:rsidR="00311F12" w:rsidRPr="00F6170E">
        <w:rPr>
          <w:lang w:val="en-GB"/>
        </w:rPr>
        <w:t xml:space="preserve">stablish a vision on the future delivery of VTS consistent with IALA’s </w:t>
      </w:r>
      <w:r w:rsidR="00517203" w:rsidRPr="00F6170E">
        <w:rPr>
          <w:lang w:val="en-GB"/>
        </w:rPr>
        <w:t xml:space="preserve">overall </w:t>
      </w:r>
      <w:r w:rsidR="00311F12" w:rsidRPr="00F6170E">
        <w:rPr>
          <w:lang w:val="en-GB"/>
        </w:rPr>
        <w:t>mission statement</w:t>
      </w:r>
      <w:r w:rsidR="00517203" w:rsidRPr="00F6170E">
        <w:rPr>
          <w:lang w:val="en-GB"/>
        </w:rPr>
        <w:t>;</w:t>
      </w:r>
    </w:p>
    <w:p w14:paraId="39325F4A" w14:textId="77777777" w:rsidR="00311F12" w:rsidRPr="00F6170E" w:rsidRDefault="00C9412D" w:rsidP="00311F12">
      <w:pPr>
        <w:pStyle w:val="Bullet1"/>
        <w:rPr>
          <w:lang w:val="en-GB"/>
        </w:rPr>
      </w:pPr>
      <w:r w:rsidRPr="00F6170E">
        <w:rPr>
          <w:lang w:val="en-GB"/>
        </w:rPr>
        <w:t>e</w:t>
      </w:r>
      <w:r w:rsidR="00311F12" w:rsidRPr="00F6170E">
        <w:rPr>
          <w:lang w:val="en-GB"/>
        </w:rPr>
        <w:t>stablish a mission statement for VTS based on IALA’s mission statement</w:t>
      </w:r>
      <w:r w:rsidR="00517203" w:rsidRPr="00F6170E">
        <w:rPr>
          <w:lang w:val="en-GB"/>
        </w:rPr>
        <w:t>;</w:t>
      </w:r>
    </w:p>
    <w:p w14:paraId="5C7E7C7D" w14:textId="77777777" w:rsidR="00311F12" w:rsidRPr="00F6170E" w:rsidRDefault="00C9412D" w:rsidP="00311F12">
      <w:pPr>
        <w:pStyle w:val="Bullet1"/>
        <w:rPr>
          <w:lang w:val="en-GB"/>
        </w:rPr>
      </w:pPr>
      <w:r w:rsidRPr="00F6170E">
        <w:rPr>
          <w:lang w:val="en-GB"/>
        </w:rPr>
        <w:t>t</w:t>
      </w:r>
      <w:r w:rsidR="00311F12" w:rsidRPr="00F6170E">
        <w:rPr>
          <w:lang w:val="en-GB"/>
        </w:rPr>
        <w:t>he Str</w:t>
      </w:r>
      <w:r w:rsidRPr="00F6170E">
        <w:rPr>
          <w:lang w:val="en-GB"/>
        </w:rPr>
        <w:t>ategy should follow the vision;</w:t>
      </w:r>
    </w:p>
    <w:p w14:paraId="7B7AA2BF" w14:textId="77777777" w:rsidR="00BF7EDA" w:rsidRPr="00F6170E" w:rsidRDefault="00C9412D" w:rsidP="00311F12">
      <w:pPr>
        <w:pStyle w:val="Bullet1"/>
        <w:rPr>
          <w:lang w:val="en-GB"/>
        </w:rPr>
      </w:pPr>
      <w:proofErr w:type="gramStart"/>
      <w:r w:rsidRPr="00F6170E">
        <w:rPr>
          <w:lang w:val="en-GB"/>
        </w:rPr>
        <w:t>a</w:t>
      </w:r>
      <w:r w:rsidR="00BF7EDA" w:rsidRPr="00F6170E">
        <w:rPr>
          <w:lang w:val="en-GB"/>
        </w:rPr>
        <w:t>fter</w:t>
      </w:r>
      <w:proofErr w:type="gramEnd"/>
      <w:r w:rsidR="00BF7EDA" w:rsidRPr="00F6170E">
        <w:rPr>
          <w:lang w:val="en-GB"/>
        </w:rPr>
        <w:t xml:space="preserve"> finalizing the vision a GAP analysis may follow, with the focus on “what does the maritime domain expects VTS to deliver and what does VTS deliver now”. </w:t>
      </w:r>
    </w:p>
    <w:p w14:paraId="2AC26356" w14:textId="77777777" w:rsidR="00311F12" w:rsidRPr="00F6170E" w:rsidRDefault="00311F12" w:rsidP="00311F12">
      <w:pPr>
        <w:pStyle w:val="Heading1"/>
        <w:rPr>
          <w:lang w:val="en-GB"/>
        </w:rPr>
      </w:pPr>
      <w:r w:rsidRPr="00F6170E">
        <w:rPr>
          <w:lang w:val="en-GB"/>
        </w:rPr>
        <w:t xml:space="preserve">Proposed Mission statement </w:t>
      </w:r>
      <w:r w:rsidR="00517203" w:rsidRPr="00F6170E">
        <w:rPr>
          <w:lang w:val="en-GB"/>
        </w:rPr>
        <w:t xml:space="preserve">and policy objectives </w:t>
      </w:r>
      <w:r w:rsidRPr="00F6170E">
        <w:rPr>
          <w:lang w:val="en-GB"/>
        </w:rPr>
        <w:t>for VTS</w:t>
      </w:r>
    </w:p>
    <w:p w14:paraId="7E69AE15" w14:textId="77777777" w:rsidR="00311F12" w:rsidRPr="00F6170E" w:rsidRDefault="00311F12" w:rsidP="00311F12">
      <w:pPr>
        <w:pStyle w:val="BodyText"/>
      </w:pPr>
      <w:r w:rsidRPr="00F6170E">
        <w:t>IALA’s Constitution (Article 2) states:</w:t>
      </w:r>
    </w:p>
    <w:p w14:paraId="374865A6" w14:textId="77777777" w:rsidR="00311F12" w:rsidRPr="00F6170E" w:rsidRDefault="00311F12" w:rsidP="00311F12">
      <w:pPr>
        <w:spacing w:after="120"/>
        <w:ind w:left="567"/>
        <w:rPr>
          <w:rFonts w:cs="Arial"/>
        </w:rPr>
      </w:pPr>
      <w:r w:rsidRPr="00F6170E">
        <w:rPr>
          <w:rFonts w:cs="Arial"/>
          <w:i/>
        </w:rPr>
        <w:t>The aim of IALA is to foster the safe, economic and efficient movement of vessels, through improvement and harmonisation of aids to navigation worldwide and other appropriate means, for the benefit of the maritime community and the protection of the environment</w:t>
      </w:r>
      <w:r w:rsidRPr="00F6170E">
        <w:rPr>
          <w:rFonts w:cs="Arial"/>
        </w:rPr>
        <w:t>.</w:t>
      </w:r>
    </w:p>
    <w:p w14:paraId="6F705B42" w14:textId="77777777" w:rsidR="00311F12" w:rsidRPr="00F6170E" w:rsidRDefault="00311F12" w:rsidP="00311F12">
      <w:pPr>
        <w:pStyle w:val="BodyText"/>
      </w:pPr>
      <w:r w:rsidRPr="00F6170E">
        <w:t>Based on this statement the following VTS Mission Statement is proposed:</w:t>
      </w:r>
    </w:p>
    <w:p w14:paraId="4469D788" w14:textId="77777777" w:rsidR="00311F12" w:rsidRPr="00F6170E" w:rsidRDefault="00311F12" w:rsidP="00311F12">
      <w:pPr>
        <w:spacing w:after="120"/>
        <w:ind w:left="567"/>
        <w:rPr>
          <w:rFonts w:cs="Arial"/>
        </w:rPr>
      </w:pPr>
      <w:r w:rsidRPr="00F6170E">
        <w:rPr>
          <w:rFonts w:cs="Arial"/>
          <w:i/>
        </w:rPr>
        <w:t>“IALA’s mission for VTS is to foster the safe, economic and efficient movement of vessels and the protection of the marine environment, through improvement and harmoni</w:t>
      </w:r>
      <w:r w:rsidR="00555AF5">
        <w:rPr>
          <w:rFonts w:cs="Arial"/>
          <w:i/>
        </w:rPr>
        <w:t>z</w:t>
      </w:r>
      <w:r w:rsidRPr="00F6170E">
        <w:rPr>
          <w:rFonts w:cs="Arial"/>
          <w:i/>
        </w:rPr>
        <w:t>ation of the delivery of VTS worldwide in a rapidly changing maritime environment, for the benefit of the maritime community and</w:t>
      </w:r>
      <w:r w:rsidR="00517203" w:rsidRPr="00F6170E">
        <w:rPr>
          <w:rFonts w:cs="Arial"/>
          <w:i/>
        </w:rPr>
        <w:t xml:space="preserve"> in</w:t>
      </w:r>
      <w:r w:rsidRPr="00F6170E">
        <w:rPr>
          <w:rFonts w:cs="Arial"/>
          <w:i/>
        </w:rPr>
        <w:t xml:space="preserve"> support of other services</w:t>
      </w:r>
      <w:r w:rsidRPr="00F6170E">
        <w:rPr>
          <w:rFonts w:cs="Arial"/>
        </w:rPr>
        <w:t>.”</w:t>
      </w:r>
    </w:p>
    <w:p w14:paraId="2B7E4D41" w14:textId="77777777" w:rsidR="00311F12" w:rsidRPr="00F6170E" w:rsidRDefault="00311F12" w:rsidP="00ED3CEE">
      <w:pPr>
        <w:pStyle w:val="Heading1"/>
        <w:rPr>
          <w:lang w:val="en-GB"/>
        </w:rPr>
      </w:pPr>
      <w:r w:rsidRPr="00F6170E">
        <w:rPr>
          <w:lang w:val="en-GB"/>
        </w:rPr>
        <w:t>Vision</w:t>
      </w:r>
    </w:p>
    <w:p w14:paraId="27669014" w14:textId="77777777" w:rsidR="00311F12" w:rsidRPr="00F6170E" w:rsidRDefault="00311F12" w:rsidP="00311F12">
      <w:pPr>
        <w:pStyle w:val="BodyText"/>
      </w:pPr>
      <w:r w:rsidRPr="00F6170E">
        <w:t xml:space="preserve">A Vision statement is considered necessary for the development of </w:t>
      </w:r>
      <w:r w:rsidR="00086DBB" w:rsidRPr="00F6170E">
        <w:t>an IALA Strategy on VTS</w:t>
      </w:r>
      <w:r w:rsidRPr="00F6170E">
        <w:t xml:space="preserve"> </w:t>
      </w:r>
      <w:r w:rsidR="005771B7" w:rsidRPr="00F6170E">
        <w:t xml:space="preserve">(to be included in the overall IALA Strategy) </w:t>
      </w:r>
      <w:r w:rsidRPr="00F6170E">
        <w:t>and will be drafted at VTS36.  All relevant issues for drafting the vision statement will have to be identified.</w:t>
      </w:r>
    </w:p>
    <w:p w14:paraId="24B22476" w14:textId="77777777" w:rsidR="00311F12" w:rsidRPr="00F6170E" w:rsidRDefault="00311F12" w:rsidP="00311F12">
      <w:pPr>
        <w:pStyle w:val="Heading1"/>
        <w:rPr>
          <w:lang w:val="en-GB"/>
        </w:rPr>
      </w:pPr>
      <w:r w:rsidRPr="00F6170E">
        <w:rPr>
          <w:lang w:val="en-GB"/>
        </w:rPr>
        <w:t xml:space="preserve">Possible Implications for IMO Resolution </w:t>
      </w:r>
      <w:proofErr w:type="gramStart"/>
      <w:r w:rsidRPr="00F6170E">
        <w:rPr>
          <w:lang w:val="en-GB"/>
        </w:rPr>
        <w:t>A.857(</w:t>
      </w:r>
      <w:proofErr w:type="gramEnd"/>
      <w:r w:rsidRPr="00F6170E">
        <w:rPr>
          <w:lang w:val="en-GB"/>
        </w:rPr>
        <w:t>20)</w:t>
      </w:r>
    </w:p>
    <w:p w14:paraId="612D8A7F" w14:textId="77777777" w:rsidR="006E3CCB" w:rsidRPr="00A6441F" w:rsidRDefault="00311F12" w:rsidP="00311F12">
      <w:pPr>
        <w:pStyle w:val="BodyText"/>
      </w:pPr>
      <w:r w:rsidRPr="00F6170E">
        <w:t xml:space="preserve">Examples of the strengths and weaknesses of the current IMO Resolution A.857 (20) have been identified and are </w:t>
      </w:r>
      <w:r w:rsidR="001E2BF3" w:rsidRPr="00A6441F">
        <w:t>at</w:t>
      </w:r>
      <w:r w:rsidRPr="00A6441F">
        <w:t xml:space="preserve"> </w:t>
      </w:r>
      <w:r w:rsidR="005D788F" w:rsidRPr="00A6441F">
        <w:fldChar w:fldCharType="begin"/>
      </w:r>
      <w:r w:rsidR="00A6441F" w:rsidRPr="00A6441F">
        <w:instrText xml:space="preserve"> REF _Ref208646908 \r \h </w:instrText>
      </w:r>
      <w:r w:rsidR="005D788F" w:rsidRPr="00A6441F">
        <w:fldChar w:fldCharType="separate"/>
      </w:r>
      <w:r w:rsidR="00A6441F" w:rsidRPr="00A6441F">
        <w:t>ANNEX A</w:t>
      </w:r>
      <w:r w:rsidR="005D788F" w:rsidRPr="00A6441F">
        <w:fldChar w:fldCharType="end"/>
      </w:r>
      <w:r w:rsidR="00F6170E" w:rsidRPr="00A6441F">
        <w:t>, which is under development</w:t>
      </w:r>
      <w:r w:rsidRPr="00A6441F">
        <w:t>.</w:t>
      </w:r>
    </w:p>
    <w:p w14:paraId="2B271CDB" w14:textId="77777777" w:rsidR="00311F12" w:rsidRPr="00A6441F" w:rsidRDefault="00311F12" w:rsidP="00311F12">
      <w:pPr>
        <w:pStyle w:val="Heading1"/>
        <w:rPr>
          <w:lang w:val="en-GB"/>
        </w:rPr>
      </w:pPr>
      <w:r w:rsidRPr="00A6441F">
        <w:rPr>
          <w:lang w:val="en-GB"/>
        </w:rPr>
        <w:t>Developments and Emerging Trends</w:t>
      </w:r>
    </w:p>
    <w:p w14:paraId="168AB48F" w14:textId="77777777" w:rsidR="00311F12" w:rsidRPr="00A6441F" w:rsidRDefault="00311F12" w:rsidP="006E3CCB">
      <w:pPr>
        <w:pStyle w:val="BodyText"/>
      </w:pPr>
      <w:r w:rsidRPr="00A6441F">
        <w:t xml:space="preserve">Developments in VTS since the existing Resolution was agreed and emerging trends that may be anticipated over the next 10-20 years have been considered and examples are </w:t>
      </w:r>
      <w:r w:rsidR="001E2BF3" w:rsidRPr="00A6441F">
        <w:t>at</w:t>
      </w:r>
      <w:r w:rsidRPr="00A6441F">
        <w:t xml:space="preserve"> </w:t>
      </w:r>
      <w:r w:rsidR="005D788F" w:rsidRPr="00A6441F">
        <w:fldChar w:fldCharType="begin"/>
      </w:r>
      <w:r w:rsidR="00A6441F" w:rsidRPr="00A6441F">
        <w:instrText xml:space="preserve"> REF _Ref208646908 \r \h </w:instrText>
      </w:r>
      <w:r w:rsidR="005D788F" w:rsidRPr="00A6441F">
        <w:fldChar w:fldCharType="separate"/>
      </w:r>
      <w:r w:rsidR="00A6441F" w:rsidRPr="00A6441F">
        <w:t>ANNEX A</w:t>
      </w:r>
      <w:r w:rsidR="005D788F" w:rsidRPr="00A6441F">
        <w:fldChar w:fldCharType="end"/>
      </w:r>
      <w:r w:rsidRPr="00A6441F">
        <w:t>.</w:t>
      </w:r>
    </w:p>
    <w:p w14:paraId="623D91DC" w14:textId="77777777" w:rsidR="00311F12" w:rsidRPr="00A6441F" w:rsidRDefault="00311F12" w:rsidP="00311F12">
      <w:pPr>
        <w:pStyle w:val="Heading1"/>
        <w:rPr>
          <w:lang w:val="en-GB"/>
        </w:rPr>
      </w:pPr>
      <w:r w:rsidRPr="00A6441F">
        <w:rPr>
          <w:lang w:val="en-GB"/>
        </w:rPr>
        <w:lastRenderedPageBreak/>
        <w:t xml:space="preserve">Possible limitations within the existing IMO Resolution </w:t>
      </w:r>
      <w:proofErr w:type="gramStart"/>
      <w:r w:rsidRPr="00A6441F">
        <w:rPr>
          <w:lang w:val="en-GB"/>
        </w:rPr>
        <w:t>A.857(</w:t>
      </w:r>
      <w:proofErr w:type="gramEnd"/>
      <w:r w:rsidRPr="00A6441F">
        <w:rPr>
          <w:lang w:val="en-GB"/>
        </w:rPr>
        <w:t>20)</w:t>
      </w:r>
    </w:p>
    <w:p w14:paraId="6F11A2CD" w14:textId="77777777" w:rsidR="0003142B" w:rsidRDefault="00311F12" w:rsidP="00311F12">
      <w:pPr>
        <w:pStyle w:val="BodyText"/>
      </w:pPr>
      <w:r w:rsidRPr="00A6441F">
        <w:t>Examples of possible limitations to addressing the emerging needs and developments for VTS within the existing pro</w:t>
      </w:r>
      <w:r w:rsidR="001E2BF3" w:rsidRPr="00A6441F">
        <w:t xml:space="preserve">visions of IMO Resolution </w:t>
      </w:r>
      <w:proofErr w:type="gramStart"/>
      <w:r w:rsidR="001E2BF3" w:rsidRPr="00A6441F">
        <w:t>A.857</w:t>
      </w:r>
      <w:r w:rsidRPr="00A6441F">
        <w:t>(</w:t>
      </w:r>
      <w:proofErr w:type="gramEnd"/>
      <w:r w:rsidRPr="00A6441F">
        <w:t xml:space="preserve">20).  These are shown at </w:t>
      </w:r>
      <w:r w:rsidR="004B68E0">
        <w:t>A.3</w:t>
      </w:r>
      <w:r w:rsidRPr="00A6441F">
        <w:t>.</w:t>
      </w:r>
    </w:p>
    <w:p w14:paraId="129F724F" w14:textId="77777777" w:rsidR="00885255" w:rsidRDefault="00885255" w:rsidP="00311F12">
      <w:pPr>
        <w:pStyle w:val="BodyText"/>
      </w:pPr>
    </w:p>
    <w:p w14:paraId="09F10078" w14:textId="77777777" w:rsidR="00885255" w:rsidRPr="00F6170E" w:rsidRDefault="00ED3EAA" w:rsidP="00885255">
      <w:pPr>
        <w:pStyle w:val="Heading1"/>
        <w:ind w:left="431" w:hanging="431"/>
      </w:pPr>
      <w:r>
        <w:t xml:space="preserve">Conclusions </w:t>
      </w:r>
      <w:proofErr w:type="spellStart"/>
      <w:r>
        <w:t>from</w:t>
      </w:r>
      <w:proofErr w:type="spellEnd"/>
      <w:r>
        <w:t xml:space="preserve"> VTS Symposium relevant to VTS future.</w:t>
      </w:r>
      <w:r w:rsidR="00B71EB2">
        <w:t xml:space="preserve"> </w:t>
      </w:r>
    </w:p>
    <w:p w14:paraId="7DAB9ECE" w14:textId="77777777" w:rsidR="00885255" w:rsidRDefault="00885255"/>
    <w:p w14:paraId="3BF85346" w14:textId="77777777" w:rsidR="00995305" w:rsidRPr="007F732B" w:rsidRDefault="00995305" w:rsidP="007F732B">
      <w:pPr>
        <w:pStyle w:val="Heading2"/>
        <w:rPr>
          <w:highlight w:val="yellow"/>
        </w:rPr>
      </w:pPr>
      <w:r w:rsidRPr="007F732B">
        <w:rPr>
          <w:highlight w:val="yellow"/>
        </w:rPr>
        <w:t xml:space="preserve">The full </w:t>
      </w:r>
      <w:proofErr w:type="spellStart"/>
      <w:r w:rsidRPr="007F732B">
        <w:rPr>
          <w:highlight w:val="yellow"/>
        </w:rPr>
        <w:t>potential</w:t>
      </w:r>
      <w:proofErr w:type="spellEnd"/>
      <w:r w:rsidRPr="007F732B">
        <w:rPr>
          <w:highlight w:val="yellow"/>
        </w:rPr>
        <w:t xml:space="preserve"> of VTS </w:t>
      </w:r>
      <w:proofErr w:type="spellStart"/>
      <w:r w:rsidRPr="007F732B">
        <w:rPr>
          <w:highlight w:val="yellow"/>
        </w:rPr>
        <w:t>is</w:t>
      </w:r>
      <w:proofErr w:type="spellEnd"/>
      <w:r w:rsidRPr="007F732B">
        <w:rPr>
          <w:highlight w:val="yellow"/>
        </w:rPr>
        <w:t xml:space="preserve"> </w:t>
      </w:r>
      <w:proofErr w:type="spellStart"/>
      <w:r w:rsidRPr="007F732B">
        <w:rPr>
          <w:highlight w:val="yellow"/>
        </w:rPr>
        <w:t>still</w:t>
      </w:r>
      <w:proofErr w:type="spellEnd"/>
      <w:r w:rsidRPr="007F732B">
        <w:rPr>
          <w:highlight w:val="yellow"/>
        </w:rPr>
        <w:t xml:space="preserve"> to </w:t>
      </w:r>
      <w:proofErr w:type="spellStart"/>
      <w:r w:rsidRPr="007F732B">
        <w:rPr>
          <w:highlight w:val="yellow"/>
        </w:rPr>
        <w:t>be</w:t>
      </w:r>
      <w:proofErr w:type="spellEnd"/>
      <w:r w:rsidRPr="007F732B">
        <w:rPr>
          <w:highlight w:val="yellow"/>
        </w:rPr>
        <w:t xml:space="preserve"> </w:t>
      </w:r>
      <w:proofErr w:type="spellStart"/>
      <w:r w:rsidRPr="007F732B">
        <w:rPr>
          <w:highlight w:val="yellow"/>
        </w:rPr>
        <w:t>realised</w:t>
      </w:r>
      <w:proofErr w:type="spellEnd"/>
      <w:r w:rsidRPr="007F732B">
        <w:rPr>
          <w:highlight w:val="yellow"/>
        </w:rPr>
        <w:t xml:space="preserve">, </w:t>
      </w:r>
      <w:proofErr w:type="spellStart"/>
      <w:r w:rsidRPr="007F732B">
        <w:rPr>
          <w:highlight w:val="yellow"/>
        </w:rPr>
        <w:t>particularly</w:t>
      </w:r>
      <w:proofErr w:type="spellEnd"/>
      <w:r w:rsidRPr="007F732B">
        <w:rPr>
          <w:highlight w:val="yellow"/>
        </w:rPr>
        <w:t xml:space="preserve"> </w:t>
      </w:r>
      <w:proofErr w:type="spellStart"/>
      <w:r w:rsidRPr="007F732B">
        <w:rPr>
          <w:highlight w:val="yellow"/>
        </w:rPr>
        <w:t>when</w:t>
      </w:r>
      <w:proofErr w:type="spellEnd"/>
      <w:r w:rsidRPr="007F732B">
        <w:rPr>
          <w:highlight w:val="yellow"/>
        </w:rPr>
        <w:t xml:space="preserve"> </w:t>
      </w:r>
      <w:proofErr w:type="spellStart"/>
      <w:r w:rsidRPr="007F732B">
        <w:rPr>
          <w:highlight w:val="yellow"/>
        </w:rPr>
        <w:t>compared</w:t>
      </w:r>
      <w:proofErr w:type="spellEnd"/>
      <w:r w:rsidRPr="007F732B">
        <w:rPr>
          <w:highlight w:val="yellow"/>
        </w:rPr>
        <w:t xml:space="preserve"> to </w:t>
      </w:r>
      <w:proofErr w:type="spellStart"/>
      <w:r w:rsidRPr="007F732B">
        <w:rPr>
          <w:highlight w:val="yellow"/>
        </w:rPr>
        <w:t>similar</w:t>
      </w:r>
      <w:proofErr w:type="spellEnd"/>
      <w:r w:rsidRPr="007F732B">
        <w:rPr>
          <w:highlight w:val="yellow"/>
        </w:rPr>
        <w:t xml:space="preserve"> services in the aviation world</w:t>
      </w:r>
      <w:r w:rsidR="007F732B" w:rsidRPr="007F732B">
        <w:rPr>
          <w:highlight w:val="yellow"/>
        </w:rPr>
        <w:t xml:space="preserve">, </w:t>
      </w:r>
      <w:proofErr w:type="spellStart"/>
      <w:r w:rsidRPr="007F732B">
        <w:rPr>
          <w:highlight w:val="yellow"/>
        </w:rPr>
        <w:t>including</w:t>
      </w:r>
      <w:proofErr w:type="spellEnd"/>
      <w:r w:rsidRPr="007F732B">
        <w:rPr>
          <w:highlight w:val="yellow"/>
        </w:rPr>
        <w:t xml:space="preserve"> maritime spatial planning</w:t>
      </w:r>
    </w:p>
    <w:p w14:paraId="409F89CF" w14:textId="77777777" w:rsidR="00995305" w:rsidRPr="007F732B" w:rsidRDefault="00995305" w:rsidP="007F732B">
      <w:pPr>
        <w:pStyle w:val="Heading2"/>
        <w:rPr>
          <w:highlight w:val="yellow"/>
        </w:rPr>
      </w:pPr>
      <w:r w:rsidRPr="007F732B">
        <w:rPr>
          <w:highlight w:val="yellow"/>
        </w:rPr>
        <w:t xml:space="preserve">There </w:t>
      </w:r>
      <w:proofErr w:type="spellStart"/>
      <w:r w:rsidRPr="007F732B">
        <w:rPr>
          <w:highlight w:val="yellow"/>
        </w:rPr>
        <w:t>is</w:t>
      </w:r>
      <w:proofErr w:type="spellEnd"/>
      <w:r w:rsidRPr="007F732B">
        <w:rPr>
          <w:highlight w:val="yellow"/>
        </w:rPr>
        <w:t xml:space="preserve"> a </w:t>
      </w:r>
      <w:proofErr w:type="spellStart"/>
      <w:r w:rsidRPr="007F732B">
        <w:rPr>
          <w:highlight w:val="yellow"/>
        </w:rPr>
        <w:t>compelling</w:t>
      </w:r>
      <w:proofErr w:type="spellEnd"/>
      <w:r w:rsidRPr="007F732B">
        <w:rPr>
          <w:highlight w:val="yellow"/>
        </w:rPr>
        <w:t xml:space="preserve"> </w:t>
      </w:r>
      <w:proofErr w:type="spellStart"/>
      <w:r w:rsidRPr="007F732B">
        <w:rPr>
          <w:highlight w:val="yellow"/>
        </w:rPr>
        <w:t>need</w:t>
      </w:r>
      <w:proofErr w:type="spellEnd"/>
      <w:r w:rsidRPr="007F732B">
        <w:rPr>
          <w:highlight w:val="yellow"/>
        </w:rPr>
        <w:t xml:space="preserve"> to </w:t>
      </w:r>
      <w:proofErr w:type="spellStart"/>
      <w:r w:rsidRPr="007F732B">
        <w:rPr>
          <w:highlight w:val="yellow"/>
        </w:rPr>
        <w:t>establish</w:t>
      </w:r>
      <w:proofErr w:type="spellEnd"/>
      <w:r w:rsidRPr="007F732B">
        <w:rPr>
          <w:highlight w:val="yellow"/>
        </w:rPr>
        <w:t xml:space="preserve"> stand-</w:t>
      </w:r>
      <w:proofErr w:type="spellStart"/>
      <w:r w:rsidRPr="007F732B">
        <w:rPr>
          <w:highlight w:val="yellow"/>
        </w:rPr>
        <w:t>alone</w:t>
      </w:r>
      <w:proofErr w:type="spellEnd"/>
      <w:r w:rsidRPr="007F732B">
        <w:rPr>
          <w:highlight w:val="yellow"/>
        </w:rPr>
        <w:t xml:space="preserve"> communication </w:t>
      </w:r>
      <w:proofErr w:type="spellStart"/>
      <w:r w:rsidRPr="007F732B">
        <w:rPr>
          <w:highlight w:val="yellow"/>
        </w:rPr>
        <w:t>procedures</w:t>
      </w:r>
      <w:proofErr w:type="spellEnd"/>
      <w:r w:rsidRPr="007F732B">
        <w:rPr>
          <w:highlight w:val="yellow"/>
        </w:rPr>
        <w:t xml:space="preserve"> for VTS to </w:t>
      </w:r>
      <w:proofErr w:type="spellStart"/>
      <w:r w:rsidRPr="007F732B">
        <w:rPr>
          <w:highlight w:val="yellow"/>
        </w:rPr>
        <w:t>facilitate</w:t>
      </w:r>
      <w:proofErr w:type="spellEnd"/>
      <w:r w:rsidRPr="007F732B">
        <w:rPr>
          <w:highlight w:val="yellow"/>
        </w:rPr>
        <w:t xml:space="preserve"> </w:t>
      </w:r>
      <w:proofErr w:type="spellStart"/>
      <w:r w:rsidRPr="007F732B">
        <w:rPr>
          <w:highlight w:val="yellow"/>
        </w:rPr>
        <w:t>clear</w:t>
      </w:r>
      <w:proofErr w:type="spellEnd"/>
      <w:r w:rsidRPr="007F732B">
        <w:rPr>
          <w:highlight w:val="yellow"/>
        </w:rPr>
        <w:t xml:space="preserve"> and </w:t>
      </w:r>
      <w:proofErr w:type="spellStart"/>
      <w:r w:rsidRPr="007F732B">
        <w:rPr>
          <w:highlight w:val="yellow"/>
        </w:rPr>
        <w:t>unambiguous</w:t>
      </w:r>
      <w:proofErr w:type="spellEnd"/>
      <w:r w:rsidRPr="007F732B">
        <w:rPr>
          <w:highlight w:val="yellow"/>
        </w:rPr>
        <w:t xml:space="preserve"> </w:t>
      </w:r>
      <w:proofErr w:type="spellStart"/>
      <w:r w:rsidRPr="007F732B">
        <w:rPr>
          <w:highlight w:val="yellow"/>
        </w:rPr>
        <w:t>transfer</w:t>
      </w:r>
      <w:proofErr w:type="spellEnd"/>
      <w:r w:rsidRPr="007F732B">
        <w:rPr>
          <w:highlight w:val="yellow"/>
        </w:rPr>
        <w:t xml:space="preserve"> of information.</w:t>
      </w:r>
    </w:p>
    <w:p w14:paraId="43769AD2" w14:textId="77777777" w:rsidR="00995305" w:rsidRPr="007F732B" w:rsidRDefault="00995305" w:rsidP="007F732B">
      <w:pPr>
        <w:pStyle w:val="Heading2"/>
        <w:rPr>
          <w:highlight w:val="yellow"/>
        </w:rPr>
      </w:pPr>
      <w:r w:rsidRPr="007F732B">
        <w:rPr>
          <w:highlight w:val="yellow"/>
        </w:rPr>
        <w:t xml:space="preserve">There are </w:t>
      </w:r>
      <w:proofErr w:type="spellStart"/>
      <w:r w:rsidRPr="007F732B">
        <w:rPr>
          <w:highlight w:val="yellow"/>
        </w:rPr>
        <w:t>clear</w:t>
      </w:r>
      <w:proofErr w:type="spellEnd"/>
      <w:r w:rsidRPr="007F732B">
        <w:rPr>
          <w:highlight w:val="yellow"/>
        </w:rPr>
        <w:t xml:space="preserve"> </w:t>
      </w:r>
      <w:proofErr w:type="spellStart"/>
      <w:r w:rsidRPr="007F732B">
        <w:rPr>
          <w:highlight w:val="yellow"/>
        </w:rPr>
        <w:t>benefits</w:t>
      </w:r>
      <w:proofErr w:type="spellEnd"/>
      <w:r w:rsidRPr="007F732B">
        <w:rPr>
          <w:highlight w:val="yellow"/>
        </w:rPr>
        <w:t xml:space="preserve"> in </w:t>
      </w:r>
      <w:proofErr w:type="spellStart"/>
      <w:r w:rsidRPr="007F732B">
        <w:rPr>
          <w:highlight w:val="yellow"/>
        </w:rPr>
        <w:t>extending</w:t>
      </w:r>
      <w:proofErr w:type="spellEnd"/>
      <w:r w:rsidRPr="007F732B">
        <w:rPr>
          <w:highlight w:val="yellow"/>
        </w:rPr>
        <w:t xml:space="preserve"> VTS </w:t>
      </w:r>
      <w:proofErr w:type="spellStart"/>
      <w:r w:rsidRPr="007F732B">
        <w:rPr>
          <w:highlight w:val="yellow"/>
        </w:rPr>
        <w:t>beyond</w:t>
      </w:r>
      <w:proofErr w:type="spellEnd"/>
      <w:r w:rsidRPr="007F732B">
        <w:rPr>
          <w:highlight w:val="yellow"/>
        </w:rPr>
        <w:t xml:space="preserve"> </w:t>
      </w:r>
      <w:proofErr w:type="spellStart"/>
      <w:r w:rsidRPr="007F732B">
        <w:rPr>
          <w:highlight w:val="yellow"/>
        </w:rPr>
        <w:t>its</w:t>
      </w:r>
      <w:proofErr w:type="spellEnd"/>
      <w:r w:rsidRPr="007F732B">
        <w:rPr>
          <w:highlight w:val="yellow"/>
        </w:rPr>
        <w:t xml:space="preserve"> </w:t>
      </w:r>
      <w:proofErr w:type="spellStart"/>
      <w:r w:rsidRPr="007F732B">
        <w:rPr>
          <w:highlight w:val="yellow"/>
        </w:rPr>
        <w:t>current</w:t>
      </w:r>
      <w:proofErr w:type="spellEnd"/>
      <w:r w:rsidRPr="007F732B">
        <w:rPr>
          <w:highlight w:val="yellow"/>
        </w:rPr>
        <w:t xml:space="preserve"> </w:t>
      </w:r>
      <w:proofErr w:type="spellStart"/>
      <w:r w:rsidRPr="007F732B">
        <w:rPr>
          <w:highlight w:val="yellow"/>
        </w:rPr>
        <w:t>limits</w:t>
      </w:r>
      <w:proofErr w:type="spellEnd"/>
      <w:r w:rsidRPr="007F732B">
        <w:rPr>
          <w:highlight w:val="yellow"/>
        </w:rPr>
        <w:t xml:space="preserve">, </w:t>
      </w:r>
      <w:proofErr w:type="spellStart"/>
      <w:r w:rsidRPr="007F732B">
        <w:rPr>
          <w:highlight w:val="yellow"/>
        </w:rPr>
        <w:t>noting</w:t>
      </w:r>
      <w:proofErr w:type="spellEnd"/>
      <w:r w:rsidRPr="007F732B">
        <w:rPr>
          <w:highlight w:val="yellow"/>
        </w:rPr>
        <w:t xml:space="preserve"> </w:t>
      </w:r>
      <w:proofErr w:type="spellStart"/>
      <w:r w:rsidRPr="007F732B">
        <w:rPr>
          <w:highlight w:val="yellow"/>
        </w:rPr>
        <w:t>increasing</w:t>
      </w:r>
      <w:proofErr w:type="spellEnd"/>
      <w:r w:rsidRPr="007F732B">
        <w:rPr>
          <w:highlight w:val="yellow"/>
        </w:rPr>
        <w:t xml:space="preserve"> </w:t>
      </w:r>
      <w:proofErr w:type="spellStart"/>
      <w:r w:rsidRPr="007F732B">
        <w:rPr>
          <w:highlight w:val="yellow"/>
        </w:rPr>
        <w:t>co-operation</w:t>
      </w:r>
      <w:proofErr w:type="spellEnd"/>
      <w:r w:rsidRPr="007F732B">
        <w:rPr>
          <w:highlight w:val="yellow"/>
        </w:rPr>
        <w:t xml:space="preserve"> </w:t>
      </w:r>
      <w:proofErr w:type="spellStart"/>
      <w:r w:rsidRPr="007F732B">
        <w:rPr>
          <w:highlight w:val="yellow"/>
        </w:rPr>
        <w:t>between</w:t>
      </w:r>
      <w:proofErr w:type="spellEnd"/>
      <w:r w:rsidRPr="007F732B">
        <w:rPr>
          <w:highlight w:val="yellow"/>
        </w:rPr>
        <w:t xml:space="preserve"> </w:t>
      </w:r>
      <w:proofErr w:type="spellStart"/>
      <w:r w:rsidRPr="007F732B">
        <w:rPr>
          <w:highlight w:val="yellow"/>
        </w:rPr>
        <w:t>competent</w:t>
      </w:r>
      <w:proofErr w:type="spellEnd"/>
      <w:r w:rsidRPr="007F732B">
        <w:rPr>
          <w:highlight w:val="yellow"/>
        </w:rPr>
        <w:t xml:space="preserve"> </w:t>
      </w:r>
      <w:proofErr w:type="spellStart"/>
      <w:r w:rsidRPr="007F732B">
        <w:rPr>
          <w:highlight w:val="yellow"/>
        </w:rPr>
        <w:t>authorities</w:t>
      </w:r>
      <w:proofErr w:type="spellEnd"/>
      <w:r w:rsidRPr="007F732B">
        <w:rPr>
          <w:highlight w:val="yellow"/>
        </w:rPr>
        <w:t xml:space="preserve">.  The </w:t>
      </w:r>
      <w:proofErr w:type="spellStart"/>
      <w:r w:rsidRPr="007F732B">
        <w:rPr>
          <w:highlight w:val="yellow"/>
        </w:rPr>
        <w:t>delivery</w:t>
      </w:r>
      <w:proofErr w:type="spellEnd"/>
      <w:r w:rsidRPr="007F732B">
        <w:rPr>
          <w:highlight w:val="yellow"/>
        </w:rPr>
        <w:t xml:space="preserve"> of VTS </w:t>
      </w:r>
      <w:proofErr w:type="spellStart"/>
      <w:r w:rsidRPr="007F732B">
        <w:rPr>
          <w:highlight w:val="yellow"/>
        </w:rPr>
        <w:t>beyond</w:t>
      </w:r>
      <w:proofErr w:type="spellEnd"/>
      <w:r w:rsidRPr="007F732B">
        <w:rPr>
          <w:highlight w:val="yellow"/>
        </w:rPr>
        <w:t xml:space="preserve"> territorial </w:t>
      </w:r>
      <w:proofErr w:type="spellStart"/>
      <w:r w:rsidRPr="007F732B">
        <w:rPr>
          <w:highlight w:val="yellow"/>
        </w:rPr>
        <w:t>seas</w:t>
      </w:r>
      <w:proofErr w:type="spellEnd"/>
      <w:r w:rsidRPr="007F732B">
        <w:rPr>
          <w:highlight w:val="yellow"/>
        </w:rPr>
        <w:t xml:space="preserve"> </w:t>
      </w:r>
      <w:proofErr w:type="spellStart"/>
      <w:r w:rsidRPr="007F732B">
        <w:rPr>
          <w:highlight w:val="yellow"/>
        </w:rPr>
        <w:t>requires</w:t>
      </w:r>
      <w:proofErr w:type="spellEnd"/>
      <w:r w:rsidRPr="007F732B">
        <w:rPr>
          <w:highlight w:val="yellow"/>
        </w:rPr>
        <w:t xml:space="preserve"> clarification and </w:t>
      </w:r>
      <w:proofErr w:type="spellStart"/>
      <w:r w:rsidRPr="007F732B">
        <w:rPr>
          <w:highlight w:val="yellow"/>
        </w:rPr>
        <w:t>certainty</w:t>
      </w:r>
      <w:proofErr w:type="spellEnd"/>
    </w:p>
    <w:p w14:paraId="381E5536" w14:textId="77777777" w:rsidR="00995305" w:rsidRPr="007F732B" w:rsidRDefault="00995305" w:rsidP="007F732B">
      <w:pPr>
        <w:pStyle w:val="Heading2"/>
        <w:rPr>
          <w:highlight w:val="yellow"/>
        </w:rPr>
      </w:pPr>
      <w:r w:rsidRPr="007F732B">
        <w:rPr>
          <w:highlight w:val="yellow"/>
        </w:rPr>
        <w:t xml:space="preserve">There </w:t>
      </w:r>
      <w:proofErr w:type="spellStart"/>
      <w:r w:rsidRPr="007F732B">
        <w:rPr>
          <w:highlight w:val="yellow"/>
        </w:rPr>
        <w:t>is</w:t>
      </w:r>
      <w:proofErr w:type="spellEnd"/>
      <w:r w:rsidRPr="007F732B">
        <w:rPr>
          <w:highlight w:val="yellow"/>
        </w:rPr>
        <w:t xml:space="preserve"> </w:t>
      </w:r>
      <w:proofErr w:type="spellStart"/>
      <w:r w:rsidRPr="007F732B">
        <w:rPr>
          <w:highlight w:val="yellow"/>
        </w:rPr>
        <w:t>increasing</w:t>
      </w:r>
      <w:proofErr w:type="spellEnd"/>
      <w:r w:rsidRPr="007F732B">
        <w:rPr>
          <w:highlight w:val="yellow"/>
        </w:rPr>
        <w:t xml:space="preserve"> </w:t>
      </w:r>
      <w:proofErr w:type="spellStart"/>
      <w:r w:rsidRPr="007F732B">
        <w:rPr>
          <w:highlight w:val="yellow"/>
        </w:rPr>
        <w:t>awareness</w:t>
      </w:r>
      <w:proofErr w:type="spellEnd"/>
      <w:r w:rsidRPr="007F732B">
        <w:rPr>
          <w:highlight w:val="yellow"/>
        </w:rPr>
        <w:t xml:space="preserve">, public perception of, and expectation for, VTS.  This places an </w:t>
      </w:r>
      <w:proofErr w:type="spellStart"/>
      <w:r w:rsidRPr="007F732B">
        <w:rPr>
          <w:highlight w:val="yellow"/>
        </w:rPr>
        <w:t>enhanced</w:t>
      </w:r>
      <w:proofErr w:type="spellEnd"/>
      <w:r w:rsidRPr="007F732B">
        <w:rPr>
          <w:highlight w:val="yellow"/>
        </w:rPr>
        <w:t xml:space="preserve"> </w:t>
      </w:r>
      <w:proofErr w:type="spellStart"/>
      <w:r w:rsidRPr="007F732B">
        <w:rPr>
          <w:highlight w:val="yellow"/>
        </w:rPr>
        <w:t>degree</w:t>
      </w:r>
      <w:proofErr w:type="spellEnd"/>
      <w:r w:rsidRPr="007F732B">
        <w:rPr>
          <w:highlight w:val="yellow"/>
        </w:rPr>
        <w:t xml:space="preserve"> of </w:t>
      </w:r>
      <w:proofErr w:type="spellStart"/>
      <w:r w:rsidRPr="007F732B">
        <w:rPr>
          <w:highlight w:val="yellow"/>
        </w:rPr>
        <w:t>accountability</w:t>
      </w:r>
      <w:proofErr w:type="spellEnd"/>
      <w:r w:rsidRPr="007F732B">
        <w:rPr>
          <w:highlight w:val="yellow"/>
        </w:rPr>
        <w:t xml:space="preserve"> on maritime administrations and </w:t>
      </w:r>
      <w:proofErr w:type="spellStart"/>
      <w:r w:rsidRPr="007F732B">
        <w:rPr>
          <w:highlight w:val="yellow"/>
        </w:rPr>
        <w:t>their</w:t>
      </w:r>
      <w:proofErr w:type="spellEnd"/>
      <w:r w:rsidRPr="007F732B">
        <w:rPr>
          <w:highlight w:val="yellow"/>
        </w:rPr>
        <w:t xml:space="preserve"> </w:t>
      </w:r>
      <w:proofErr w:type="spellStart"/>
      <w:r w:rsidRPr="007F732B">
        <w:rPr>
          <w:highlight w:val="yellow"/>
        </w:rPr>
        <w:t>subsequent</w:t>
      </w:r>
      <w:proofErr w:type="spellEnd"/>
      <w:r w:rsidRPr="007F732B">
        <w:rPr>
          <w:highlight w:val="yellow"/>
        </w:rPr>
        <w:t xml:space="preserve"> management of VTS.</w:t>
      </w:r>
    </w:p>
    <w:p w14:paraId="7EB7DA2C" w14:textId="77777777" w:rsidR="00995305" w:rsidRPr="007F732B" w:rsidRDefault="00995305" w:rsidP="007F732B">
      <w:pPr>
        <w:pStyle w:val="Heading2"/>
        <w:rPr>
          <w:highlight w:val="yellow"/>
        </w:rPr>
      </w:pPr>
      <w:r w:rsidRPr="007F732B">
        <w:rPr>
          <w:highlight w:val="yellow"/>
        </w:rPr>
        <w:t xml:space="preserve">There </w:t>
      </w:r>
      <w:proofErr w:type="spellStart"/>
      <w:r w:rsidRPr="007F732B">
        <w:rPr>
          <w:highlight w:val="yellow"/>
        </w:rPr>
        <w:t>is</w:t>
      </w:r>
      <w:proofErr w:type="spellEnd"/>
      <w:r w:rsidRPr="007F732B">
        <w:rPr>
          <w:highlight w:val="yellow"/>
        </w:rPr>
        <w:t xml:space="preserve"> a </w:t>
      </w:r>
      <w:proofErr w:type="spellStart"/>
      <w:r w:rsidRPr="007F732B">
        <w:rPr>
          <w:highlight w:val="yellow"/>
        </w:rPr>
        <w:t>compelling</w:t>
      </w:r>
      <w:proofErr w:type="spellEnd"/>
      <w:r w:rsidRPr="007F732B">
        <w:rPr>
          <w:highlight w:val="yellow"/>
        </w:rPr>
        <w:t xml:space="preserve"> </w:t>
      </w:r>
      <w:proofErr w:type="spellStart"/>
      <w:r w:rsidRPr="007F732B">
        <w:rPr>
          <w:highlight w:val="yellow"/>
        </w:rPr>
        <w:t>need</w:t>
      </w:r>
      <w:proofErr w:type="spellEnd"/>
      <w:r w:rsidRPr="007F732B">
        <w:rPr>
          <w:highlight w:val="yellow"/>
        </w:rPr>
        <w:t xml:space="preserve"> for </w:t>
      </w:r>
      <w:proofErr w:type="spellStart"/>
      <w:r w:rsidRPr="007F732B">
        <w:rPr>
          <w:highlight w:val="yellow"/>
        </w:rPr>
        <w:t>mandatory</w:t>
      </w:r>
      <w:proofErr w:type="spellEnd"/>
      <w:r w:rsidRPr="007F732B">
        <w:rPr>
          <w:highlight w:val="yellow"/>
        </w:rPr>
        <w:t xml:space="preserve"> training for VTS </w:t>
      </w:r>
      <w:proofErr w:type="spellStart"/>
      <w:r w:rsidRPr="007F732B">
        <w:rPr>
          <w:highlight w:val="yellow"/>
        </w:rPr>
        <w:t>operators</w:t>
      </w:r>
      <w:proofErr w:type="spellEnd"/>
      <w:r w:rsidRPr="007F732B">
        <w:rPr>
          <w:highlight w:val="yellow"/>
        </w:rPr>
        <w:t xml:space="preserve"> in </w:t>
      </w:r>
      <w:proofErr w:type="spellStart"/>
      <w:r w:rsidRPr="007F732B">
        <w:rPr>
          <w:highlight w:val="yellow"/>
        </w:rPr>
        <w:t>order</w:t>
      </w:r>
      <w:proofErr w:type="spellEnd"/>
      <w:r w:rsidRPr="007F732B">
        <w:rPr>
          <w:highlight w:val="yellow"/>
        </w:rPr>
        <w:t xml:space="preserve"> to </w:t>
      </w:r>
      <w:proofErr w:type="spellStart"/>
      <w:r w:rsidRPr="007F732B">
        <w:rPr>
          <w:highlight w:val="yellow"/>
        </w:rPr>
        <w:t>ensure</w:t>
      </w:r>
      <w:proofErr w:type="spellEnd"/>
      <w:r w:rsidRPr="007F732B">
        <w:t xml:space="preserve"> </w:t>
      </w:r>
      <w:r w:rsidRPr="007F732B">
        <w:rPr>
          <w:highlight w:val="yellow"/>
        </w:rPr>
        <w:t xml:space="preserve">a consistent and </w:t>
      </w:r>
      <w:proofErr w:type="spellStart"/>
      <w:r w:rsidRPr="007F732B">
        <w:rPr>
          <w:highlight w:val="yellow"/>
        </w:rPr>
        <w:t>harmonised</w:t>
      </w:r>
      <w:proofErr w:type="spellEnd"/>
      <w:r w:rsidRPr="007F732B">
        <w:rPr>
          <w:highlight w:val="yellow"/>
        </w:rPr>
        <w:t xml:space="preserve"> </w:t>
      </w:r>
      <w:proofErr w:type="spellStart"/>
      <w:r w:rsidRPr="007F732B">
        <w:rPr>
          <w:highlight w:val="yellow"/>
        </w:rPr>
        <w:t>delivery</w:t>
      </w:r>
      <w:proofErr w:type="spellEnd"/>
      <w:r w:rsidRPr="007F732B">
        <w:rPr>
          <w:highlight w:val="yellow"/>
        </w:rPr>
        <w:t xml:space="preserve"> of VTS</w:t>
      </w:r>
      <w:r w:rsidR="00D9215B">
        <w:rPr>
          <w:highlight w:val="yellow"/>
        </w:rPr>
        <w:t xml:space="preserve"> </w:t>
      </w:r>
      <w:proofErr w:type="spellStart"/>
      <w:r w:rsidR="00D9215B">
        <w:rPr>
          <w:highlight w:val="yellow"/>
        </w:rPr>
        <w:t>worldwide</w:t>
      </w:r>
      <w:proofErr w:type="spellEnd"/>
      <w:r w:rsidRPr="007F732B">
        <w:rPr>
          <w:highlight w:val="yellow"/>
        </w:rPr>
        <w:t>.</w:t>
      </w:r>
    </w:p>
    <w:p w14:paraId="6E39B6DA" w14:textId="77777777" w:rsidR="00995305" w:rsidRPr="00D26342" w:rsidRDefault="00995305" w:rsidP="00995305">
      <w:pPr>
        <w:pStyle w:val="List1"/>
        <w:numPr>
          <w:ilvl w:val="0"/>
          <w:numId w:val="0"/>
        </w:numPr>
        <w:rPr>
          <w:sz w:val="32"/>
          <w:szCs w:val="32"/>
          <w:highlight w:val="yellow"/>
        </w:rPr>
      </w:pPr>
    </w:p>
    <w:p w14:paraId="3728C68D" w14:textId="77777777" w:rsidR="00995305" w:rsidRPr="00D26342" w:rsidRDefault="00995305" w:rsidP="00995305">
      <w:pPr>
        <w:pStyle w:val="List1"/>
        <w:numPr>
          <w:ilvl w:val="0"/>
          <w:numId w:val="0"/>
        </w:numPr>
        <w:rPr>
          <w:sz w:val="32"/>
          <w:szCs w:val="32"/>
          <w:highlight w:val="yellow"/>
        </w:rPr>
      </w:pPr>
    </w:p>
    <w:p w14:paraId="3255E4B8" w14:textId="77777777" w:rsidR="006539EE" w:rsidRDefault="006539EE"/>
    <w:p w14:paraId="243423FD" w14:textId="77777777" w:rsidR="0003142B" w:rsidRPr="00F6170E" w:rsidRDefault="006539EE">
      <w:pPr>
        <w:rPr>
          <w:rFonts w:eastAsia="Calibri" w:cs="Calibri"/>
          <w:szCs w:val="22"/>
          <w:lang w:eastAsia="en-GB"/>
        </w:rPr>
      </w:pPr>
      <w:r>
        <w:t xml:space="preserve"> </w:t>
      </w:r>
      <w:r w:rsidR="0003142B" w:rsidRPr="00F6170E">
        <w:br w:type="page"/>
      </w:r>
    </w:p>
    <w:p w14:paraId="7F555CC6" w14:textId="77777777" w:rsidR="00311F12" w:rsidRPr="00F6170E" w:rsidRDefault="00311F12" w:rsidP="00311F12">
      <w:pPr>
        <w:pStyle w:val="BodyText"/>
      </w:pPr>
    </w:p>
    <w:p w14:paraId="08D51D28" w14:textId="77777777" w:rsidR="00311F12" w:rsidRPr="004B68E0" w:rsidRDefault="004B68E0" w:rsidP="004B68E0">
      <w:pPr>
        <w:pStyle w:val="Annex"/>
        <w:numPr>
          <w:ilvl w:val="0"/>
          <w:numId w:val="0"/>
        </w:numPr>
        <w:ind w:left="360"/>
        <w:rPr>
          <w:lang w:val="en-GB"/>
        </w:rPr>
      </w:pPr>
      <w:r w:rsidRPr="004B68E0">
        <w:rPr>
          <w:lang w:val="en-GB"/>
        </w:rPr>
        <w:t>ANNEX A</w:t>
      </w:r>
    </w:p>
    <w:p w14:paraId="72CC3981" w14:textId="77777777" w:rsidR="00311F12" w:rsidRPr="00F6170E" w:rsidRDefault="00150ABD" w:rsidP="00D43418">
      <w:pPr>
        <w:pStyle w:val="AnnexHead1"/>
      </w:pPr>
      <w:r w:rsidRPr="00F6170E">
        <w:t>Examples of the strengths and weaknesses of the current IMO Resolution A.857(20)</w:t>
      </w:r>
    </w:p>
    <w:tbl>
      <w:tblPr>
        <w:tblStyle w:val="TableGrid"/>
        <w:tblW w:w="0" w:type="auto"/>
        <w:jc w:val="center"/>
        <w:tblLook w:val="04A0" w:firstRow="1" w:lastRow="0" w:firstColumn="1" w:lastColumn="0" w:noHBand="0" w:noVBand="1"/>
      </w:tblPr>
      <w:tblGrid>
        <w:gridCol w:w="4536"/>
        <w:gridCol w:w="4172"/>
      </w:tblGrid>
      <w:tr w:rsidR="00311F12" w:rsidRPr="00F6170E" w14:paraId="1AF96E54" w14:textId="77777777" w:rsidTr="006E3CCB">
        <w:trPr>
          <w:jc w:val="center"/>
        </w:trPr>
        <w:tc>
          <w:tcPr>
            <w:tcW w:w="4536" w:type="dxa"/>
          </w:tcPr>
          <w:p w14:paraId="1FC70FFD" w14:textId="77777777" w:rsidR="00311F12" w:rsidRPr="00F6170E" w:rsidRDefault="00311F12" w:rsidP="006E3CCB">
            <w:pPr>
              <w:jc w:val="center"/>
              <w:rPr>
                <w:rFonts w:cs="Arial"/>
                <w:b/>
                <w:lang w:val="en-GB"/>
              </w:rPr>
            </w:pPr>
            <w:r w:rsidRPr="00F6170E">
              <w:rPr>
                <w:rFonts w:cs="Arial"/>
                <w:b/>
                <w:lang w:val="en-GB"/>
              </w:rPr>
              <w:t>Strengths</w:t>
            </w:r>
          </w:p>
        </w:tc>
        <w:tc>
          <w:tcPr>
            <w:tcW w:w="4172" w:type="dxa"/>
          </w:tcPr>
          <w:p w14:paraId="32BD15C8" w14:textId="77777777" w:rsidR="00311F12" w:rsidRPr="00F6170E" w:rsidRDefault="00311F12" w:rsidP="006E3CCB">
            <w:pPr>
              <w:jc w:val="center"/>
              <w:rPr>
                <w:rFonts w:cs="Arial"/>
                <w:b/>
                <w:lang w:val="en-GB"/>
              </w:rPr>
            </w:pPr>
            <w:r w:rsidRPr="00F6170E">
              <w:rPr>
                <w:rFonts w:cs="Arial"/>
                <w:b/>
                <w:lang w:val="en-GB"/>
              </w:rPr>
              <w:t>Weaknesses</w:t>
            </w:r>
          </w:p>
        </w:tc>
      </w:tr>
      <w:tr w:rsidR="00311F12" w:rsidRPr="00F6170E" w14:paraId="68090857" w14:textId="77777777" w:rsidTr="006E3CCB">
        <w:trPr>
          <w:jc w:val="center"/>
        </w:trPr>
        <w:tc>
          <w:tcPr>
            <w:tcW w:w="4536" w:type="dxa"/>
          </w:tcPr>
          <w:p w14:paraId="6E0A49BB" w14:textId="77777777" w:rsidR="00311F12" w:rsidRPr="00F6170E" w:rsidRDefault="001E2BF3" w:rsidP="006E3CCB">
            <w:pPr>
              <w:rPr>
                <w:rFonts w:cs="Arial"/>
                <w:lang w:val="en-GB"/>
              </w:rPr>
            </w:pPr>
            <w:r w:rsidRPr="00F6170E">
              <w:rPr>
                <w:rFonts w:cs="Arial"/>
                <w:lang w:val="en-GB"/>
              </w:rPr>
              <w:t>Vessel Traffic S</w:t>
            </w:r>
            <w:r w:rsidR="00311F12" w:rsidRPr="00F6170E">
              <w:rPr>
                <w:rFonts w:cs="Arial"/>
                <w:lang w:val="en-GB"/>
              </w:rPr>
              <w:t>ervices</w:t>
            </w:r>
            <w:r w:rsidRPr="00F6170E">
              <w:rPr>
                <w:rFonts w:cs="Arial"/>
                <w:lang w:val="en-GB"/>
              </w:rPr>
              <w:t xml:space="preserve"> (VTS)</w:t>
            </w:r>
            <w:r w:rsidR="00311F12" w:rsidRPr="00F6170E">
              <w:rPr>
                <w:rFonts w:cs="Arial"/>
                <w:lang w:val="en-GB"/>
              </w:rPr>
              <w:t xml:space="preserve"> are recognised under SOLAS, (Chapter V Regulation 12</w:t>
            </w:r>
            <w:r w:rsidRPr="00F6170E">
              <w:rPr>
                <w:rFonts w:cs="Arial"/>
                <w:lang w:val="en-GB"/>
              </w:rPr>
              <w:t>)</w:t>
            </w:r>
            <w:r w:rsidR="00311F12" w:rsidRPr="00F6170E">
              <w:rPr>
                <w:rFonts w:cs="Arial"/>
                <w:lang w:val="en-GB"/>
              </w:rPr>
              <w:t xml:space="preserve"> as contributing to safety of life at sea, safety and efficiency of navigation and protection of the marine environment.</w:t>
            </w:r>
          </w:p>
        </w:tc>
        <w:tc>
          <w:tcPr>
            <w:tcW w:w="4172" w:type="dxa"/>
          </w:tcPr>
          <w:p w14:paraId="1BBB7423" w14:textId="77777777" w:rsidR="00311F12" w:rsidRPr="00F6170E" w:rsidRDefault="009C0BC2" w:rsidP="006E3CCB">
            <w:pPr>
              <w:rPr>
                <w:rFonts w:cs="Arial"/>
                <w:lang w:val="en-GB"/>
              </w:rPr>
            </w:pPr>
            <w:r>
              <w:rPr>
                <w:rFonts w:cs="Arial"/>
                <w:lang w:val="en-GB"/>
              </w:rPr>
              <w:t>The Resolution is over 16</w:t>
            </w:r>
            <w:r w:rsidR="00311F12" w:rsidRPr="00F6170E">
              <w:rPr>
                <w:rFonts w:cs="Arial"/>
                <w:lang w:val="en-GB"/>
              </w:rPr>
              <w:t xml:space="preserve"> years old and was written:</w:t>
            </w:r>
          </w:p>
          <w:p w14:paraId="01631718" w14:textId="77777777" w:rsidR="00311F12" w:rsidRPr="00F6170E" w:rsidRDefault="00311F12" w:rsidP="00311F12">
            <w:pPr>
              <w:pStyle w:val="ListParagraph"/>
              <w:numPr>
                <w:ilvl w:val="0"/>
                <w:numId w:val="25"/>
              </w:numPr>
              <w:spacing w:after="0" w:line="240" w:lineRule="auto"/>
              <w:rPr>
                <w:rFonts w:ascii="Arial" w:hAnsi="Arial" w:cs="Arial"/>
                <w:lang w:val="en-GB"/>
              </w:rPr>
            </w:pPr>
            <w:r w:rsidRPr="00F6170E">
              <w:rPr>
                <w:rFonts w:ascii="Arial" w:hAnsi="Arial" w:cs="Arial"/>
                <w:lang w:val="en-GB"/>
              </w:rPr>
              <w:t>prior to last SOLAS amendment relating to VTS (textual change in 1997 and adopted in 1999)</w:t>
            </w:r>
          </w:p>
          <w:p w14:paraId="5179A5EC" w14:textId="77777777" w:rsidR="00311F12" w:rsidRPr="00F6170E" w:rsidRDefault="00311F12" w:rsidP="00311F12">
            <w:pPr>
              <w:pStyle w:val="ListParagraph"/>
              <w:numPr>
                <w:ilvl w:val="0"/>
                <w:numId w:val="25"/>
              </w:numPr>
              <w:spacing w:after="0" w:line="240" w:lineRule="auto"/>
              <w:rPr>
                <w:rFonts w:ascii="Arial" w:hAnsi="Arial" w:cs="Arial"/>
                <w:lang w:val="en-GB"/>
              </w:rPr>
            </w:pPr>
            <w:r w:rsidRPr="00F6170E">
              <w:rPr>
                <w:rFonts w:ascii="Arial" w:hAnsi="Arial" w:cs="Arial"/>
                <w:lang w:val="en-GB"/>
              </w:rPr>
              <w:t>prior to modern technologies</w:t>
            </w:r>
          </w:p>
          <w:p w14:paraId="42DF1D09" w14:textId="77777777"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at</w:t>
            </w:r>
            <w:proofErr w:type="gramEnd"/>
            <w:r w:rsidRPr="00F6170E">
              <w:rPr>
                <w:rFonts w:ascii="Arial" w:hAnsi="Arial" w:cs="Arial"/>
                <w:lang w:val="en-GB"/>
              </w:rPr>
              <w:t xml:space="preserve"> a time when VTS was in its infancy.  VTS is now a mature and established partner in the maritime domain with respect to its role, function and </w:t>
            </w:r>
            <w:r w:rsidR="00D43418" w:rsidRPr="00F6170E">
              <w:rPr>
                <w:rFonts w:ascii="Arial" w:hAnsi="Arial" w:cs="Arial"/>
                <w:lang w:val="en-GB"/>
              </w:rPr>
              <w:t>interaction with other services</w:t>
            </w:r>
          </w:p>
          <w:p w14:paraId="0469C075" w14:textId="77777777" w:rsidR="00311F12" w:rsidRPr="00F6170E" w:rsidRDefault="00311F12" w:rsidP="00311F12">
            <w:pPr>
              <w:pStyle w:val="ListParagraph"/>
              <w:numPr>
                <w:ilvl w:val="0"/>
                <w:numId w:val="25"/>
              </w:numPr>
              <w:spacing w:after="0" w:line="240" w:lineRule="auto"/>
              <w:rPr>
                <w:rFonts w:ascii="Arial" w:hAnsi="Arial" w:cs="Arial"/>
                <w:lang w:val="en-GB"/>
              </w:rPr>
            </w:pPr>
            <w:r w:rsidRPr="00F6170E">
              <w:rPr>
                <w:rFonts w:ascii="Arial" w:hAnsi="Arial" w:cs="Arial"/>
                <w:lang w:val="en-GB"/>
              </w:rPr>
              <w:t>at a time when the globalisation of maritime shipping had just commenced and the impact on VTS (boundaries, responsibilities, etc</w:t>
            </w:r>
            <w:r w:rsidR="001E2BF3" w:rsidRPr="00F6170E">
              <w:rPr>
                <w:rFonts w:ascii="Arial" w:hAnsi="Arial" w:cs="Arial"/>
                <w:lang w:val="en-GB"/>
              </w:rPr>
              <w:t>.</w:t>
            </w:r>
            <w:r w:rsidRPr="00F6170E">
              <w:rPr>
                <w:rFonts w:ascii="Arial" w:hAnsi="Arial" w:cs="Arial"/>
                <w:lang w:val="en-GB"/>
              </w:rPr>
              <w:t>) was unclear</w:t>
            </w:r>
          </w:p>
        </w:tc>
      </w:tr>
      <w:tr w:rsidR="00311F12" w:rsidRPr="00F6170E" w14:paraId="7746F0F5" w14:textId="77777777" w:rsidTr="006E3CCB">
        <w:trPr>
          <w:jc w:val="center"/>
        </w:trPr>
        <w:tc>
          <w:tcPr>
            <w:tcW w:w="4536" w:type="dxa"/>
          </w:tcPr>
          <w:p w14:paraId="3D91E884" w14:textId="77777777" w:rsidR="00311F12" w:rsidRPr="00F6170E" w:rsidRDefault="00311F12" w:rsidP="006E3CCB">
            <w:pPr>
              <w:rPr>
                <w:rFonts w:cs="Arial"/>
                <w:lang w:val="en-GB"/>
              </w:rPr>
            </w:pPr>
            <w:r w:rsidRPr="00F6170E">
              <w:rPr>
                <w:rFonts w:cs="Arial"/>
                <w:lang w:val="en-GB"/>
              </w:rPr>
              <w:t xml:space="preserve">Provides Internationally recognised guidelines for Contracting Governments / Competent authorities to authorise VTS Authorities to deliver VTS services worldwide </w:t>
            </w:r>
          </w:p>
        </w:tc>
        <w:tc>
          <w:tcPr>
            <w:tcW w:w="4172" w:type="dxa"/>
          </w:tcPr>
          <w:p w14:paraId="2191F3E9" w14:textId="77777777" w:rsidR="00311F12" w:rsidRPr="00F6170E" w:rsidRDefault="00DE4E4D" w:rsidP="00DE4E4D">
            <w:pPr>
              <w:rPr>
                <w:rFonts w:cs="Arial"/>
                <w:lang w:val="en-GB"/>
              </w:rPr>
            </w:pPr>
            <w:r>
              <w:rPr>
                <w:rFonts w:cs="Arial"/>
                <w:lang w:val="en-GB"/>
              </w:rPr>
              <w:t xml:space="preserve">Although there is </w:t>
            </w:r>
            <w:proofErr w:type="gramStart"/>
            <w:r>
              <w:rPr>
                <w:rFonts w:cs="Arial"/>
                <w:lang w:val="en-GB"/>
              </w:rPr>
              <w:t xml:space="preserve">a </w:t>
            </w:r>
            <w:r w:rsidR="00311F12" w:rsidRPr="00F6170E">
              <w:rPr>
                <w:rFonts w:cs="Arial"/>
                <w:lang w:val="en-GB"/>
              </w:rPr>
              <w:t xml:space="preserve"> mechanism</w:t>
            </w:r>
            <w:proofErr w:type="gramEnd"/>
            <w:r w:rsidR="00311F12" w:rsidRPr="00F6170E">
              <w:rPr>
                <w:rFonts w:cs="Arial"/>
                <w:lang w:val="en-GB"/>
              </w:rPr>
              <w:t xml:space="preserve"> to amend the Resolution </w:t>
            </w:r>
            <w:r>
              <w:rPr>
                <w:rFonts w:cs="Arial"/>
                <w:lang w:val="en-GB"/>
              </w:rPr>
              <w:t xml:space="preserve">it is recognized that the process often requires considerable inter-government coordination which may prevent  changes </w:t>
            </w:r>
            <w:r w:rsidR="00311F12" w:rsidRPr="00F6170E">
              <w:rPr>
                <w:rFonts w:cs="Arial"/>
                <w:lang w:val="en-GB"/>
              </w:rPr>
              <w:t>in a timely manner to meet recent developments and maintain transparency and currency.</w:t>
            </w:r>
          </w:p>
        </w:tc>
      </w:tr>
      <w:tr w:rsidR="00311F12" w:rsidRPr="00F6170E" w14:paraId="63366D51" w14:textId="77777777" w:rsidTr="006E3CCB">
        <w:trPr>
          <w:jc w:val="center"/>
        </w:trPr>
        <w:tc>
          <w:tcPr>
            <w:tcW w:w="4536" w:type="dxa"/>
          </w:tcPr>
          <w:p w14:paraId="7796D37F" w14:textId="77777777" w:rsidR="00311F12" w:rsidRPr="00F6170E" w:rsidRDefault="00311F12" w:rsidP="006E3CCB">
            <w:pPr>
              <w:rPr>
                <w:rFonts w:cs="Arial"/>
                <w:lang w:val="en-GB"/>
              </w:rPr>
            </w:pPr>
            <w:r w:rsidRPr="00F6170E">
              <w:rPr>
                <w:rFonts w:cs="Arial"/>
                <w:lang w:val="en-GB"/>
              </w:rPr>
              <w:t>Provides guidance as to the responsibilities and liabilities of VTS authorities</w:t>
            </w:r>
          </w:p>
        </w:tc>
        <w:tc>
          <w:tcPr>
            <w:tcW w:w="4172" w:type="dxa"/>
          </w:tcPr>
          <w:p w14:paraId="703CAFF0" w14:textId="77777777" w:rsidR="00311F12" w:rsidRPr="00F6170E" w:rsidRDefault="00311F12" w:rsidP="007A326F">
            <w:pPr>
              <w:rPr>
                <w:rFonts w:cs="Arial"/>
                <w:lang w:val="en-GB"/>
              </w:rPr>
            </w:pPr>
            <w:r w:rsidRPr="00F6170E">
              <w:rPr>
                <w:rFonts w:cs="Arial"/>
                <w:lang w:val="en-GB"/>
              </w:rPr>
              <w:t xml:space="preserve">The definitions are in need of review and </w:t>
            </w:r>
            <w:proofErr w:type="gramStart"/>
            <w:r w:rsidRPr="00F6170E">
              <w:rPr>
                <w:rFonts w:cs="Arial"/>
                <w:lang w:val="en-GB"/>
              </w:rPr>
              <w:t>amendment</w:t>
            </w:r>
            <w:r w:rsidR="00DE4E4D">
              <w:rPr>
                <w:rFonts w:cs="Arial"/>
                <w:lang w:val="en-GB"/>
              </w:rPr>
              <w:t xml:space="preserve">  as</w:t>
            </w:r>
            <w:proofErr w:type="gramEnd"/>
            <w:r w:rsidR="00DE4E4D">
              <w:rPr>
                <w:rFonts w:cs="Arial"/>
                <w:lang w:val="en-GB"/>
              </w:rPr>
              <w:t xml:space="preserve"> identified by  IALA recent guidance</w:t>
            </w:r>
            <w:del w:id="4" w:author="Jacinto Sousa" w:date="2013-03-12T08:43:00Z">
              <w:r w:rsidRPr="00F6170E" w:rsidDel="00DE4E4D">
                <w:rPr>
                  <w:rFonts w:cs="Arial"/>
                  <w:lang w:val="en-GB"/>
                </w:rPr>
                <w:delText>.</w:delText>
              </w:r>
            </w:del>
            <w:r w:rsidRPr="00F6170E">
              <w:rPr>
                <w:rFonts w:cs="Arial"/>
                <w:lang w:val="en-GB"/>
              </w:rPr>
              <w:t xml:space="preserve">  In addition new definitions are also required.</w:t>
            </w:r>
            <w:r w:rsidR="00DE4E4D">
              <w:rPr>
                <w:rFonts w:cs="Arial"/>
                <w:lang w:val="en-GB"/>
              </w:rPr>
              <w:t xml:space="preserve"> It has been recognized th</w:t>
            </w:r>
            <w:r w:rsidR="007A326F">
              <w:rPr>
                <w:rFonts w:cs="Arial"/>
                <w:lang w:val="en-GB"/>
              </w:rPr>
              <w:t>at</w:t>
            </w:r>
            <w:r w:rsidR="00DE4E4D">
              <w:rPr>
                <w:rFonts w:cs="Arial"/>
                <w:lang w:val="en-GB"/>
              </w:rPr>
              <w:t xml:space="preserve"> commonly accepted and unambiguous definitions </w:t>
            </w:r>
            <w:proofErr w:type="gramStart"/>
            <w:r w:rsidR="007A326F">
              <w:rPr>
                <w:rFonts w:cs="Arial"/>
                <w:lang w:val="en-GB"/>
              </w:rPr>
              <w:t>are  in</w:t>
            </w:r>
            <w:proofErr w:type="gramEnd"/>
            <w:r w:rsidR="007A326F">
              <w:rPr>
                <w:rFonts w:cs="Arial"/>
                <w:lang w:val="en-GB"/>
              </w:rPr>
              <w:t xml:space="preserve"> line with the IMO harmonization policy.</w:t>
            </w:r>
          </w:p>
        </w:tc>
      </w:tr>
      <w:tr w:rsidR="00311F12" w:rsidRPr="00F6170E" w14:paraId="1164EAC6" w14:textId="77777777" w:rsidTr="006E3CCB">
        <w:trPr>
          <w:jc w:val="center"/>
        </w:trPr>
        <w:tc>
          <w:tcPr>
            <w:tcW w:w="4536" w:type="dxa"/>
          </w:tcPr>
          <w:p w14:paraId="3A0CA241" w14:textId="77777777" w:rsidR="00311F12" w:rsidRPr="00F6170E" w:rsidRDefault="00311F12" w:rsidP="006E3CCB">
            <w:pPr>
              <w:rPr>
                <w:rFonts w:cs="Arial"/>
                <w:lang w:val="en-GB"/>
              </w:rPr>
            </w:pPr>
            <w:r w:rsidRPr="00F6170E">
              <w:rPr>
                <w:rFonts w:cs="Arial"/>
                <w:lang w:val="en-GB"/>
              </w:rPr>
              <w:t>Provides Internationally recognised guidelines for planning and implementing a VTS</w:t>
            </w:r>
          </w:p>
        </w:tc>
        <w:tc>
          <w:tcPr>
            <w:tcW w:w="4172" w:type="dxa"/>
          </w:tcPr>
          <w:p w14:paraId="11B96BB0" w14:textId="77777777" w:rsidR="00311F12" w:rsidRPr="00F6170E" w:rsidRDefault="00150B78" w:rsidP="00CA5598">
            <w:pPr>
              <w:rPr>
                <w:rFonts w:cs="Arial"/>
                <w:lang w:val="en-GB"/>
              </w:rPr>
            </w:pPr>
            <w:proofErr w:type="gramStart"/>
            <w:r w:rsidRPr="00F6170E">
              <w:rPr>
                <w:rFonts w:cs="Arial"/>
                <w:lang w:val="en-GB"/>
              </w:rPr>
              <w:t xml:space="preserve">The </w:t>
            </w:r>
            <w:r>
              <w:rPr>
                <w:rFonts w:cs="Arial"/>
                <w:lang w:val="en-GB"/>
              </w:rPr>
              <w:t xml:space="preserve"> scale</w:t>
            </w:r>
            <w:proofErr w:type="gramEnd"/>
            <w:r w:rsidRPr="00F6170E">
              <w:rPr>
                <w:rFonts w:cs="Arial"/>
                <w:lang w:val="en-GB"/>
              </w:rPr>
              <w:t xml:space="preserve"> of the types of services needs</w:t>
            </w:r>
            <w:r w:rsidR="00CA5598">
              <w:rPr>
                <w:rFonts w:cs="Arial"/>
                <w:lang w:val="en-GB"/>
              </w:rPr>
              <w:t xml:space="preserve"> to be </w:t>
            </w:r>
            <w:r w:rsidRPr="00F6170E">
              <w:rPr>
                <w:rFonts w:cs="Arial"/>
                <w:lang w:val="en-GB"/>
              </w:rPr>
              <w:t xml:space="preserve"> </w:t>
            </w:r>
            <w:r>
              <w:rPr>
                <w:rFonts w:cs="Arial"/>
                <w:lang w:val="en-GB"/>
              </w:rPr>
              <w:t>defined</w:t>
            </w:r>
            <w:r w:rsidRPr="00F6170E">
              <w:rPr>
                <w:rFonts w:cs="Arial"/>
                <w:lang w:val="en-GB"/>
              </w:rPr>
              <w:t xml:space="preserve"> as they currently are a source for continuous debate.  </w:t>
            </w:r>
          </w:p>
        </w:tc>
      </w:tr>
      <w:tr w:rsidR="00311F12" w:rsidRPr="00F6170E" w14:paraId="7F7ED2FC" w14:textId="77777777" w:rsidTr="006E3CCB">
        <w:trPr>
          <w:jc w:val="center"/>
        </w:trPr>
        <w:tc>
          <w:tcPr>
            <w:tcW w:w="4536" w:type="dxa"/>
          </w:tcPr>
          <w:p w14:paraId="678F6B5E" w14:textId="77777777" w:rsidR="00311F12" w:rsidRPr="00F6170E" w:rsidRDefault="00311F12" w:rsidP="006E3CCB">
            <w:pPr>
              <w:rPr>
                <w:rFonts w:cs="Arial"/>
                <w:lang w:val="en-GB"/>
              </w:rPr>
            </w:pPr>
            <w:r w:rsidRPr="00F6170E">
              <w:rPr>
                <w:rFonts w:cs="Arial"/>
                <w:lang w:val="en-GB"/>
              </w:rPr>
              <w:t xml:space="preserve">Provides Internationally </w:t>
            </w:r>
            <w:r w:rsidR="002B6530">
              <w:rPr>
                <w:rFonts w:cs="Arial"/>
                <w:lang w:val="en-GB"/>
              </w:rPr>
              <w:t xml:space="preserve">agreed </w:t>
            </w:r>
            <w:r w:rsidRPr="00F6170E">
              <w:rPr>
                <w:rFonts w:cs="Arial"/>
                <w:lang w:val="en-GB"/>
              </w:rPr>
              <w:t>guidelines on recruitment, qualification and training of VTS operators</w:t>
            </w:r>
          </w:p>
        </w:tc>
        <w:tc>
          <w:tcPr>
            <w:tcW w:w="4172" w:type="dxa"/>
          </w:tcPr>
          <w:p w14:paraId="0416F342" w14:textId="77777777" w:rsidR="000517CC" w:rsidRPr="00E80FD9" w:rsidRDefault="00DF0856" w:rsidP="006E3CCB">
            <w:pPr>
              <w:rPr>
                <w:rFonts w:cs="Arial"/>
                <w:lang w:val="en-GB"/>
              </w:rPr>
            </w:pPr>
            <w:r>
              <w:rPr>
                <w:rFonts w:cs="Arial"/>
                <w:lang w:val="en-GB"/>
              </w:rPr>
              <w:t>It needs to</w:t>
            </w:r>
            <w:r w:rsidR="002B6530" w:rsidRPr="00E80FD9">
              <w:rPr>
                <w:rFonts w:cs="Arial"/>
                <w:lang w:val="en-GB"/>
              </w:rPr>
              <w:t xml:space="preserve"> provide guidance on the requirements for validity, renewal or </w:t>
            </w:r>
            <w:r w:rsidR="00E80FD9" w:rsidRPr="00E80FD9">
              <w:rPr>
                <w:rFonts w:cs="Arial"/>
                <w:lang w:val="en-GB"/>
              </w:rPr>
              <w:t xml:space="preserve">compulsory </w:t>
            </w:r>
            <w:proofErr w:type="gramStart"/>
            <w:r w:rsidR="00E80FD9" w:rsidRPr="00E80FD9">
              <w:rPr>
                <w:rFonts w:cs="Arial"/>
                <w:lang w:val="en-GB"/>
              </w:rPr>
              <w:t xml:space="preserve">expiry </w:t>
            </w:r>
            <w:r w:rsidR="002B6530" w:rsidRPr="00E80FD9">
              <w:rPr>
                <w:rFonts w:cs="Arial"/>
                <w:lang w:val="en-GB"/>
              </w:rPr>
              <w:t xml:space="preserve"> of</w:t>
            </w:r>
            <w:proofErr w:type="gramEnd"/>
            <w:r w:rsidR="002B6530" w:rsidRPr="00E80FD9">
              <w:rPr>
                <w:rFonts w:cs="Arial"/>
                <w:lang w:val="en-GB"/>
              </w:rPr>
              <w:t xml:space="preserve"> certification.</w:t>
            </w:r>
          </w:p>
        </w:tc>
      </w:tr>
      <w:tr w:rsidR="0003142B" w:rsidRPr="00F6170E" w14:paraId="2D730150" w14:textId="77777777" w:rsidTr="006E3CCB">
        <w:trPr>
          <w:jc w:val="center"/>
        </w:trPr>
        <w:tc>
          <w:tcPr>
            <w:tcW w:w="4536" w:type="dxa"/>
            <w:vMerge w:val="restart"/>
          </w:tcPr>
          <w:p w14:paraId="3F710D9A" w14:textId="77777777" w:rsidR="0003142B" w:rsidRPr="00F6170E" w:rsidRDefault="0003142B" w:rsidP="006E3CCB">
            <w:pPr>
              <w:rPr>
                <w:rFonts w:cs="Arial"/>
                <w:lang w:val="en-GB"/>
              </w:rPr>
            </w:pPr>
            <w:r w:rsidRPr="00F6170E">
              <w:rPr>
                <w:rFonts w:cs="Arial"/>
                <w:lang w:val="en-GB"/>
              </w:rPr>
              <w:t>The delivery of VTS services is transparent to mariners</w:t>
            </w:r>
          </w:p>
        </w:tc>
        <w:tc>
          <w:tcPr>
            <w:tcW w:w="4172" w:type="dxa"/>
          </w:tcPr>
          <w:p w14:paraId="6F2390C1" w14:textId="77777777" w:rsidR="0003142B" w:rsidRPr="00F6170E" w:rsidRDefault="00DF0856" w:rsidP="0003142B">
            <w:pPr>
              <w:rPr>
                <w:rFonts w:cs="Arial"/>
                <w:lang w:val="en-GB"/>
              </w:rPr>
            </w:pPr>
            <w:r>
              <w:rPr>
                <w:rFonts w:cs="Arial"/>
                <w:lang w:val="en-GB"/>
              </w:rPr>
              <w:t>G</w:t>
            </w:r>
            <w:r w:rsidR="00964A51" w:rsidRPr="00F6170E">
              <w:rPr>
                <w:rFonts w:cs="Arial"/>
                <w:lang w:val="en-GB"/>
              </w:rPr>
              <w:t xml:space="preserve">uidance </w:t>
            </w:r>
            <w:r>
              <w:rPr>
                <w:rFonts w:cs="Arial"/>
                <w:lang w:val="en-GB"/>
              </w:rPr>
              <w:t xml:space="preserve">is also needed </w:t>
            </w:r>
            <w:r w:rsidR="00964A51" w:rsidRPr="00F6170E">
              <w:rPr>
                <w:rFonts w:cs="Arial"/>
                <w:lang w:val="en-GB"/>
              </w:rPr>
              <w:t>for:</w:t>
            </w:r>
            <w:r w:rsidR="0003142B" w:rsidRPr="00F6170E">
              <w:rPr>
                <w:rFonts w:cs="Arial"/>
                <w:lang w:val="en-GB"/>
              </w:rPr>
              <w:t xml:space="preserve"> </w:t>
            </w:r>
          </w:p>
          <w:p w14:paraId="427524B7" w14:textId="77777777" w:rsidR="0003142B" w:rsidRPr="00F6170E" w:rsidRDefault="0003142B" w:rsidP="00C9412D">
            <w:pPr>
              <w:pStyle w:val="ListParagraph"/>
              <w:numPr>
                <w:ilvl w:val="0"/>
                <w:numId w:val="46"/>
              </w:numPr>
              <w:ind w:left="111" w:hanging="142"/>
              <w:rPr>
                <w:rFonts w:cs="Arial"/>
                <w:lang w:val="en-GB"/>
              </w:rPr>
            </w:pPr>
            <w:r w:rsidRPr="00F6170E">
              <w:rPr>
                <w:rFonts w:ascii="Arial" w:hAnsi="Arial" w:cs="Arial"/>
                <w:lang w:val="en-GB"/>
              </w:rPr>
              <w:t xml:space="preserve">the management of maritime data and information, </w:t>
            </w:r>
          </w:p>
          <w:p w14:paraId="230E49D6" w14:textId="77777777" w:rsidR="0003142B" w:rsidRPr="00F6170E" w:rsidRDefault="0003142B" w:rsidP="00C9412D">
            <w:pPr>
              <w:pStyle w:val="ListParagraph"/>
              <w:numPr>
                <w:ilvl w:val="0"/>
                <w:numId w:val="46"/>
              </w:numPr>
              <w:ind w:left="111" w:hanging="111"/>
              <w:rPr>
                <w:rFonts w:eastAsia="Times New Roman" w:cs="Arial"/>
                <w:szCs w:val="20"/>
                <w:lang w:val="en-GB"/>
              </w:rPr>
            </w:pPr>
            <w:r w:rsidRPr="00F6170E">
              <w:rPr>
                <w:rFonts w:ascii="Arial" w:hAnsi="Arial" w:cs="Arial"/>
                <w:lang w:val="en-GB"/>
              </w:rPr>
              <w:t>ensuring a legal basis for information sharing and re</w:t>
            </w:r>
            <w:r w:rsidR="001E2BF3" w:rsidRPr="00F6170E">
              <w:rPr>
                <w:rFonts w:ascii="Arial" w:hAnsi="Arial" w:cs="Arial"/>
                <w:lang w:val="en-GB"/>
              </w:rPr>
              <w:t>-</w:t>
            </w:r>
            <w:r w:rsidRPr="00F6170E">
              <w:rPr>
                <w:rFonts w:ascii="Arial" w:hAnsi="Arial" w:cs="Arial"/>
                <w:lang w:val="en-GB"/>
              </w:rPr>
              <w:t xml:space="preserve">use </w:t>
            </w:r>
            <w:r w:rsidR="001E2BF3" w:rsidRPr="00F6170E">
              <w:rPr>
                <w:rFonts w:ascii="Arial" w:hAnsi="Arial" w:cs="Arial"/>
                <w:lang w:val="en-GB"/>
              </w:rPr>
              <w:t xml:space="preserve">of </w:t>
            </w:r>
            <w:r w:rsidRPr="00F6170E">
              <w:rPr>
                <w:rFonts w:ascii="Arial" w:hAnsi="Arial" w:cs="Arial"/>
                <w:lang w:val="en-GB"/>
              </w:rPr>
              <w:t>data in accordance with national and international law</w:t>
            </w:r>
          </w:p>
          <w:p w14:paraId="763369E9" w14:textId="77777777" w:rsidR="0003142B" w:rsidRPr="00F6170E" w:rsidRDefault="0003142B" w:rsidP="00964A51">
            <w:pPr>
              <w:pStyle w:val="ListParagraph"/>
              <w:numPr>
                <w:ilvl w:val="0"/>
                <w:numId w:val="46"/>
              </w:numPr>
              <w:ind w:left="111" w:hanging="111"/>
              <w:rPr>
                <w:rFonts w:eastAsia="Times New Roman" w:cs="Arial"/>
                <w:szCs w:val="20"/>
                <w:lang w:val="en-GB"/>
              </w:rPr>
            </w:pPr>
            <w:r w:rsidRPr="00F6170E">
              <w:rPr>
                <w:lang w:val="en-GB"/>
              </w:rPr>
              <w:lastRenderedPageBreak/>
              <w:t xml:space="preserve"> </w:t>
            </w:r>
            <w:r w:rsidRPr="00F6170E">
              <w:rPr>
                <w:rFonts w:ascii="Arial" w:hAnsi="Arial" w:cs="Arial"/>
                <w:lang w:val="en-GB"/>
              </w:rPr>
              <w:t>VTS - Pilotage interoperability</w:t>
            </w:r>
          </w:p>
        </w:tc>
      </w:tr>
      <w:tr w:rsidR="0003142B" w:rsidRPr="00F6170E" w14:paraId="481AB564" w14:textId="77777777" w:rsidTr="006E3CCB">
        <w:trPr>
          <w:jc w:val="center"/>
        </w:trPr>
        <w:tc>
          <w:tcPr>
            <w:tcW w:w="4536" w:type="dxa"/>
            <w:vMerge/>
          </w:tcPr>
          <w:p w14:paraId="300622AB" w14:textId="77777777" w:rsidR="0003142B" w:rsidRPr="00F6170E" w:rsidRDefault="0003142B" w:rsidP="006E3CCB">
            <w:pPr>
              <w:rPr>
                <w:rFonts w:cs="Arial"/>
                <w:lang w:val="en-GB"/>
              </w:rPr>
            </w:pPr>
          </w:p>
        </w:tc>
        <w:tc>
          <w:tcPr>
            <w:tcW w:w="4172" w:type="dxa"/>
          </w:tcPr>
          <w:p w14:paraId="766CD455" w14:textId="77777777" w:rsidR="0003142B" w:rsidRPr="00F6170E" w:rsidRDefault="0003142B" w:rsidP="001E2BF3">
            <w:pPr>
              <w:rPr>
                <w:rFonts w:cs="Arial"/>
                <w:lang w:val="en-GB"/>
              </w:rPr>
            </w:pPr>
            <w:r w:rsidRPr="00F6170E">
              <w:rPr>
                <w:rFonts w:cs="Arial"/>
                <w:lang w:val="en-GB"/>
              </w:rPr>
              <w:t>There ar</w:t>
            </w:r>
            <w:r w:rsidR="009240D0">
              <w:rPr>
                <w:rFonts w:cs="Arial"/>
                <w:lang w:val="en-GB"/>
              </w:rPr>
              <w:t xml:space="preserve">e VTS like services </w:t>
            </w:r>
            <w:r w:rsidR="007B2B46">
              <w:rPr>
                <w:rFonts w:cs="Arial"/>
                <w:lang w:val="en-GB"/>
              </w:rPr>
              <w:t xml:space="preserve">(INS) </w:t>
            </w:r>
            <w:r w:rsidR="009240D0">
              <w:rPr>
                <w:rFonts w:cs="Arial"/>
                <w:lang w:val="en-GB"/>
              </w:rPr>
              <w:t xml:space="preserve">provided by </w:t>
            </w:r>
            <w:r w:rsidRPr="00F6170E">
              <w:rPr>
                <w:rFonts w:cs="Arial"/>
                <w:lang w:val="en-GB"/>
              </w:rPr>
              <w:t xml:space="preserve">non-VTS authorities (e.g. commercial operators wind-and </w:t>
            </w:r>
            <w:proofErr w:type="spellStart"/>
            <w:r w:rsidRPr="00F6170E">
              <w:rPr>
                <w:rFonts w:cs="Arial"/>
                <w:lang w:val="en-GB"/>
              </w:rPr>
              <w:t>fishfarms</w:t>
            </w:r>
            <w:proofErr w:type="spellEnd"/>
            <w:r w:rsidR="007B2B46">
              <w:rPr>
                <w:rFonts w:cs="Arial"/>
                <w:lang w:val="en-GB"/>
              </w:rPr>
              <w:t xml:space="preserve"> and other offshore installations</w:t>
            </w:r>
            <w:r w:rsidRPr="00F6170E">
              <w:rPr>
                <w:rFonts w:cs="Arial"/>
                <w:lang w:val="en-GB"/>
              </w:rPr>
              <w:t>)</w:t>
            </w:r>
            <w:r w:rsidR="001E2BF3" w:rsidRPr="00F6170E">
              <w:rPr>
                <w:rFonts w:cs="Arial"/>
                <w:lang w:val="en-GB"/>
              </w:rPr>
              <w:t>,</w:t>
            </w:r>
            <w:r w:rsidRPr="00F6170E">
              <w:rPr>
                <w:rFonts w:cs="Arial"/>
                <w:lang w:val="en-GB"/>
              </w:rPr>
              <w:t xml:space="preserve"> wh</w:t>
            </w:r>
            <w:r w:rsidR="001E2BF3" w:rsidRPr="00F6170E">
              <w:rPr>
                <w:rFonts w:cs="Arial"/>
                <w:lang w:val="en-GB"/>
              </w:rPr>
              <w:t>ich</w:t>
            </w:r>
            <w:r w:rsidRPr="00F6170E">
              <w:rPr>
                <w:rFonts w:cs="Arial"/>
                <w:lang w:val="en-GB"/>
              </w:rPr>
              <w:t xml:space="preserve"> are not bound to the present Resolution.</w:t>
            </w:r>
          </w:p>
        </w:tc>
      </w:tr>
    </w:tbl>
    <w:p w14:paraId="43ADA88D" w14:textId="77777777" w:rsidR="006E3CCB" w:rsidRPr="00F6170E" w:rsidRDefault="006E3CCB">
      <w:pPr>
        <w:rPr>
          <w:rFonts w:eastAsia="Calibri" w:cs="Calibri"/>
          <w:b/>
          <w:caps/>
          <w:sz w:val="24"/>
          <w:szCs w:val="22"/>
          <w:lang w:eastAsia="en-GB"/>
        </w:rPr>
      </w:pPr>
    </w:p>
    <w:p w14:paraId="78280049" w14:textId="77777777" w:rsidR="00311F12" w:rsidRPr="00F6170E" w:rsidRDefault="006E3CCB" w:rsidP="006E3CCB">
      <w:pPr>
        <w:pStyle w:val="AnnexHead1"/>
      </w:pPr>
      <w:r w:rsidRPr="00F6170E">
        <w:t>Developments and emerging trends</w:t>
      </w:r>
    </w:p>
    <w:tbl>
      <w:tblPr>
        <w:tblStyle w:val="TableGrid"/>
        <w:tblW w:w="0" w:type="auto"/>
        <w:jc w:val="center"/>
        <w:tblLook w:val="04A0" w:firstRow="1" w:lastRow="0" w:firstColumn="1" w:lastColumn="0" w:noHBand="0" w:noVBand="1"/>
      </w:tblPr>
      <w:tblGrid>
        <w:gridCol w:w="2912"/>
        <w:gridCol w:w="5796"/>
      </w:tblGrid>
      <w:tr w:rsidR="00311F12" w:rsidRPr="00F6170E" w14:paraId="3D851348" w14:textId="77777777" w:rsidTr="00327A65">
        <w:trPr>
          <w:jc w:val="center"/>
        </w:trPr>
        <w:tc>
          <w:tcPr>
            <w:tcW w:w="2912" w:type="dxa"/>
            <w:vMerge w:val="restart"/>
          </w:tcPr>
          <w:p w14:paraId="319FF345"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Developments in VTS since the existing Resolution was agreed</w:t>
            </w:r>
          </w:p>
        </w:tc>
        <w:tc>
          <w:tcPr>
            <w:tcW w:w="5796" w:type="dxa"/>
          </w:tcPr>
          <w:p w14:paraId="6044768E" w14:textId="77777777" w:rsidR="00311F12" w:rsidRPr="00F6170E" w:rsidRDefault="00311F12" w:rsidP="00C9412D">
            <w:pPr>
              <w:pStyle w:val="ListParagraph"/>
              <w:ind w:left="0"/>
              <w:rPr>
                <w:rFonts w:ascii="Arial" w:hAnsi="Arial" w:cs="Arial"/>
                <w:lang w:val="en-GB"/>
              </w:rPr>
            </w:pPr>
            <w:r w:rsidRPr="00F6170E">
              <w:rPr>
                <w:rFonts w:ascii="Arial" w:hAnsi="Arial" w:cs="Arial"/>
                <w:b/>
                <w:lang w:val="en-GB"/>
              </w:rPr>
              <w:t>Technology</w:t>
            </w:r>
            <w:r w:rsidRPr="00F6170E">
              <w:rPr>
                <w:rFonts w:ascii="Arial" w:hAnsi="Arial" w:cs="Arial"/>
                <w:lang w:val="en-GB"/>
              </w:rPr>
              <w:t xml:space="preserve"> – </w:t>
            </w:r>
            <w:r w:rsidR="0003142B" w:rsidRPr="00F6170E">
              <w:rPr>
                <w:rFonts w:ascii="Arial" w:hAnsi="Arial" w:cs="Arial"/>
                <w:lang w:val="en-GB"/>
              </w:rPr>
              <w:br/>
            </w:r>
            <w:r w:rsidRPr="00F6170E">
              <w:rPr>
                <w:rFonts w:ascii="Arial" w:hAnsi="Arial" w:cs="Arial"/>
                <w:lang w:val="en-GB"/>
              </w:rPr>
              <w:t>AIS, CCTV, LRIT, Satellite based AIS, Computer Technology</w:t>
            </w:r>
            <w:r w:rsidR="0003142B" w:rsidRPr="00F6170E">
              <w:rPr>
                <w:rFonts w:ascii="Arial" w:hAnsi="Arial" w:cs="Arial"/>
                <w:lang w:val="en-GB"/>
              </w:rPr>
              <w:t>, New Radar Technology, new symbology, Electronic Nautical Charts</w:t>
            </w:r>
          </w:p>
        </w:tc>
      </w:tr>
      <w:tr w:rsidR="00311F12" w:rsidRPr="00F6170E" w14:paraId="357472D2" w14:textId="77777777" w:rsidTr="00327A65">
        <w:trPr>
          <w:jc w:val="center"/>
        </w:trPr>
        <w:tc>
          <w:tcPr>
            <w:tcW w:w="2912" w:type="dxa"/>
            <w:vMerge/>
          </w:tcPr>
          <w:p w14:paraId="35418800" w14:textId="77777777" w:rsidR="00311F12" w:rsidRPr="00F6170E" w:rsidRDefault="00311F12" w:rsidP="006E3CCB">
            <w:pPr>
              <w:pStyle w:val="ListParagraph"/>
              <w:ind w:left="0"/>
              <w:rPr>
                <w:rFonts w:ascii="Arial" w:hAnsi="Arial" w:cs="Arial"/>
                <w:lang w:val="en-GB"/>
              </w:rPr>
            </w:pPr>
          </w:p>
        </w:tc>
        <w:tc>
          <w:tcPr>
            <w:tcW w:w="5796" w:type="dxa"/>
          </w:tcPr>
          <w:p w14:paraId="2E0B2F7C" w14:textId="77777777" w:rsidR="0003142B" w:rsidRPr="00F6170E" w:rsidRDefault="00311F12" w:rsidP="006E3CCB">
            <w:pPr>
              <w:pStyle w:val="ListParagraph"/>
              <w:ind w:left="0"/>
              <w:rPr>
                <w:rFonts w:ascii="Arial" w:hAnsi="Arial" w:cs="Arial"/>
                <w:lang w:val="en-GB"/>
              </w:rPr>
            </w:pPr>
            <w:r w:rsidRPr="00F6170E">
              <w:rPr>
                <w:rFonts w:ascii="Arial" w:hAnsi="Arial" w:cs="Arial"/>
                <w:b/>
                <w:lang w:val="en-GB"/>
              </w:rPr>
              <w:t>Communications</w:t>
            </w:r>
            <w:r w:rsidRPr="00F6170E">
              <w:rPr>
                <w:rFonts w:ascii="Arial" w:hAnsi="Arial" w:cs="Arial"/>
                <w:lang w:val="en-GB"/>
              </w:rPr>
              <w:t xml:space="preserve"> – </w:t>
            </w:r>
          </w:p>
          <w:p w14:paraId="7E296675" w14:textId="77777777" w:rsidR="0003142B" w:rsidRPr="00F6170E" w:rsidRDefault="00311F12" w:rsidP="0003142B">
            <w:pPr>
              <w:pStyle w:val="ListParagraph"/>
              <w:ind w:left="69"/>
              <w:rPr>
                <w:rFonts w:ascii="Arial" w:hAnsi="Arial" w:cs="Arial"/>
                <w:lang w:val="en-GB"/>
              </w:rPr>
            </w:pPr>
            <w:r w:rsidRPr="00F6170E">
              <w:rPr>
                <w:rFonts w:ascii="Arial" w:hAnsi="Arial" w:cs="Arial"/>
                <w:lang w:val="en-GB"/>
              </w:rPr>
              <w:t>AIS, Network technologies, VOIP</w:t>
            </w:r>
            <w:r w:rsidR="0003142B" w:rsidRPr="00F6170E">
              <w:rPr>
                <w:rFonts w:ascii="Arial" w:hAnsi="Arial" w:cs="Arial"/>
                <w:lang w:val="en-GB"/>
              </w:rPr>
              <w:t xml:space="preserve">, implementation of GMDSS, </w:t>
            </w:r>
          </w:p>
          <w:p w14:paraId="154CA279" w14:textId="77777777" w:rsidR="0003142B" w:rsidRPr="00F6170E" w:rsidRDefault="0003142B" w:rsidP="0003142B">
            <w:pPr>
              <w:pStyle w:val="ListParagraph"/>
              <w:ind w:left="69"/>
              <w:rPr>
                <w:rFonts w:ascii="Arial" w:hAnsi="Arial" w:cs="Arial"/>
                <w:lang w:val="en-GB"/>
              </w:rPr>
            </w:pPr>
            <w:r w:rsidRPr="00F6170E">
              <w:rPr>
                <w:rFonts w:ascii="Arial" w:hAnsi="Arial" w:cs="Arial"/>
                <w:lang w:val="en-GB"/>
              </w:rPr>
              <w:t xml:space="preserve">VHF Channelling, introduction of electronic notifications, </w:t>
            </w:r>
          </w:p>
          <w:p w14:paraId="3801BB1F" w14:textId="77777777" w:rsidR="00311F12" w:rsidRPr="00F6170E" w:rsidRDefault="0003142B" w:rsidP="0003142B">
            <w:pPr>
              <w:pStyle w:val="ListParagraph"/>
              <w:ind w:left="69"/>
              <w:rPr>
                <w:rFonts w:ascii="Arial" w:hAnsi="Arial" w:cs="Arial"/>
                <w:lang w:val="en-GB"/>
              </w:rPr>
            </w:pPr>
            <w:r w:rsidRPr="00F6170E">
              <w:rPr>
                <w:rFonts w:ascii="Arial" w:hAnsi="Arial" w:cs="Arial"/>
                <w:lang w:val="en-GB"/>
              </w:rPr>
              <w:t>implementation of high speed digital communications</w:t>
            </w:r>
          </w:p>
        </w:tc>
      </w:tr>
      <w:tr w:rsidR="00311F12" w:rsidRPr="00F6170E" w14:paraId="7E83A82B" w14:textId="77777777" w:rsidTr="00327A65">
        <w:trPr>
          <w:jc w:val="center"/>
        </w:trPr>
        <w:tc>
          <w:tcPr>
            <w:tcW w:w="2912" w:type="dxa"/>
            <w:vMerge/>
          </w:tcPr>
          <w:p w14:paraId="4F65C4F8" w14:textId="77777777" w:rsidR="00311F12" w:rsidRPr="00F6170E" w:rsidRDefault="00311F12" w:rsidP="006E3CCB">
            <w:pPr>
              <w:pStyle w:val="ListParagraph"/>
              <w:suppressAutoHyphens/>
              <w:ind w:left="0"/>
              <w:jc w:val="both"/>
              <w:rPr>
                <w:rFonts w:ascii="Arial" w:hAnsi="Arial" w:cs="Arial"/>
                <w:lang w:val="en-GB"/>
              </w:rPr>
            </w:pPr>
          </w:p>
        </w:tc>
        <w:tc>
          <w:tcPr>
            <w:tcW w:w="5796" w:type="dxa"/>
          </w:tcPr>
          <w:p w14:paraId="0E424067" w14:textId="77777777" w:rsidR="007955F0" w:rsidRPr="00F6170E" w:rsidRDefault="00311F12" w:rsidP="007955F0">
            <w:pPr>
              <w:pStyle w:val="ListParagraph"/>
              <w:ind w:left="0"/>
              <w:rPr>
                <w:rFonts w:ascii="Arial" w:hAnsi="Arial" w:cs="Arial"/>
                <w:lang w:val="en-GB"/>
              </w:rPr>
            </w:pPr>
            <w:r w:rsidRPr="00F6170E">
              <w:rPr>
                <w:rFonts w:ascii="Arial" w:hAnsi="Arial" w:cs="Arial"/>
                <w:b/>
                <w:lang w:val="en-GB"/>
              </w:rPr>
              <w:t>Guidance –</w:t>
            </w:r>
            <w:r w:rsidRPr="00F6170E">
              <w:rPr>
                <w:rFonts w:ascii="Arial" w:hAnsi="Arial" w:cs="Arial"/>
                <w:lang w:val="en-GB"/>
              </w:rPr>
              <w:t xml:space="preserve"> </w:t>
            </w:r>
          </w:p>
          <w:p w14:paraId="1EAD6EE2" w14:textId="77777777" w:rsidR="00311F12" w:rsidRPr="00F6170E" w:rsidRDefault="007955F0" w:rsidP="007B2B46">
            <w:pPr>
              <w:pStyle w:val="ListParagraph"/>
              <w:ind w:left="0"/>
              <w:jc w:val="both"/>
              <w:rPr>
                <w:rFonts w:ascii="Arial" w:hAnsi="Arial" w:cs="Arial"/>
                <w:b/>
                <w:lang w:val="en-GB"/>
              </w:rPr>
            </w:pPr>
            <w:r w:rsidRPr="00F6170E">
              <w:rPr>
                <w:rFonts w:ascii="Arial" w:hAnsi="Arial" w:cs="Arial"/>
                <w:lang w:val="en-GB"/>
              </w:rPr>
              <w:t xml:space="preserve">Primary tasks of VTS evolved since the first development of the Resolution New and reviewed IALA Recommendations and Guidelines have not been incorporated since 1997. </w:t>
            </w:r>
          </w:p>
        </w:tc>
      </w:tr>
      <w:tr w:rsidR="00311F12" w:rsidRPr="00F6170E" w14:paraId="2356E9EF" w14:textId="77777777" w:rsidTr="00327A65">
        <w:trPr>
          <w:jc w:val="center"/>
        </w:trPr>
        <w:tc>
          <w:tcPr>
            <w:tcW w:w="2912" w:type="dxa"/>
            <w:vMerge/>
          </w:tcPr>
          <w:p w14:paraId="1BD7722F" w14:textId="77777777" w:rsidR="00311F12" w:rsidRPr="00F6170E" w:rsidRDefault="00311F12" w:rsidP="006E3CCB">
            <w:pPr>
              <w:pStyle w:val="ListParagraph"/>
              <w:ind w:left="0"/>
              <w:rPr>
                <w:rFonts w:ascii="Arial" w:hAnsi="Arial" w:cs="Arial"/>
                <w:lang w:val="en-GB"/>
              </w:rPr>
            </w:pPr>
          </w:p>
        </w:tc>
        <w:tc>
          <w:tcPr>
            <w:tcW w:w="5796" w:type="dxa"/>
          </w:tcPr>
          <w:p w14:paraId="33443297" w14:textId="77777777" w:rsidR="007955F0" w:rsidRPr="00F6170E" w:rsidRDefault="007955F0" w:rsidP="006E3CCB">
            <w:pPr>
              <w:pStyle w:val="ListParagraph"/>
              <w:ind w:left="0"/>
              <w:rPr>
                <w:rFonts w:ascii="Arial" w:hAnsi="Arial" w:cs="Arial"/>
                <w:b/>
                <w:lang w:val="en-GB"/>
              </w:rPr>
            </w:pPr>
            <w:r w:rsidRPr="00F6170E">
              <w:rPr>
                <w:rFonts w:ascii="Arial" w:hAnsi="Arial" w:cs="Arial"/>
                <w:b/>
                <w:lang w:val="en-GB"/>
              </w:rPr>
              <w:t>VTS in maritime domain -</w:t>
            </w:r>
          </w:p>
          <w:p w14:paraId="5A55A990" w14:textId="77777777" w:rsidR="00311F12" w:rsidRPr="00F6170E" w:rsidRDefault="007955F0" w:rsidP="006E3CCB">
            <w:pPr>
              <w:pStyle w:val="ListParagraph"/>
              <w:ind w:left="0"/>
              <w:rPr>
                <w:rFonts w:ascii="Arial" w:hAnsi="Arial" w:cs="Arial"/>
                <w:lang w:val="en-GB"/>
              </w:rPr>
            </w:pPr>
            <w:r w:rsidRPr="00F6170E">
              <w:rPr>
                <w:rFonts w:ascii="Arial" w:hAnsi="Arial" w:cs="Arial"/>
                <w:lang w:val="en-GB"/>
              </w:rPr>
              <w:t>Increasing interaction outside traditional VTS - due to globalization of shipping and the increasing information position of VTS and its increasing communications capabilities</w:t>
            </w:r>
          </w:p>
        </w:tc>
      </w:tr>
      <w:tr w:rsidR="00311F12" w:rsidRPr="00F6170E" w14:paraId="1AC48603" w14:textId="77777777" w:rsidTr="00327A65">
        <w:trPr>
          <w:jc w:val="center"/>
        </w:trPr>
        <w:tc>
          <w:tcPr>
            <w:tcW w:w="2912" w:type="dxa"/>
            <w:vMerge/>
          </w:tcPr>
          <w:p w14:paraId="58592986" w14:textId="77777777" w:rsidR="00311F12" w:rsidRPr="00F6170E" w:rsidRDefault="00311F12" w:rsidP="006E3CCB">
            <w:pPr>
              <w:pStyle w:val="ListParagraph"/>
              <w:ind w:left="0"/>
              <w:rPr>
                <w:rFonts w:ascii="Arial" w:hAnsi="Arial" w:cs="Arial"/>
                <w:lang w:val="en-GB"/>
              </w:rPr>
            </w:pPr>
          </w:p>
        </w:tc>
        <w:tc>
          <w:tcPr>
            <w:tcW w:w="5796" w:type="dxa"/>
          </w:tcPr>
          <w:p w14:paraId="6F9AE041" w14:textId="77777777" w:rsidR="007955F0" w:rsidRPr="00F6170E" w:rsidRDefault="007955F0" w:rsidP="00C9412D">
            <w:pPr>
              <w:pStyle w:val="ListParagraph"/>
              <w:ind w:left="0"/>
              <w:rPr>
                <w:rFonts w:ascii="Arial" w:hAnsi="Arial" w:cs="Arial"/>
                <w:lang w:val="en-GB"/>
              </w:rPr>
            </w:pPr>
            <w:r w:rsidRPr="00F6170E">
              <w:rPr>
                <w:rFonts w:ascii="Arial" w:hAnsi="Arial" w:cs="Arial"/>
                <w:b/>
                <w:lang w:val="en-GB"/>
              </w:rPr>
              <w:t xml:space="preserve">Legislation/regulations - </w:t>
            </w:r>
            <w:r w:rsidRPr="00F6170E">
              <w:rPr>
                <w:rFonts w:ascii="Arial" w:hAnsi="Arial" w:cs="Arial"/>
                <w:lang w:val="en-GB"/>
              </w:rPr>
              <w:t>Implementation of</w:t>
            </w:r>
          </w:p>
          <w:p w14:paraId="239A1101"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ISPS Code (Security)</w:t>
            </w:r>
          </w:p>
          <w:p w14:paraId="688B22B6"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International Aeronautical and Maritime Manual on Search and Rescue  (IAMSAR)</w:t>
            </w:r>
          </w:p>
          <w:p w14:paraId="3CBF87AB" w14:textId="77777777" w:rsidR="00311F12" w:rsidRPr="00F6170E" w:rsidRDefault="007955F0" w:rsidP="007955F0">
            <w:pPr>
              <w:pStyle w:val="ListParagraph"/>
              <w:ind w:left="210" w:hanging="210"/>
              <w:rPr>
                <w:rFonts w:ascii="Arial" w:hAnsi="Arial" w:cs="Arial"/>
                <w:b/>
                <w:lang w:val="en-GB"/>
              </w:rPr>
            </w:pPr>
            <w:r w:rsidRPr="00F6170E">
              <w:rPr>
                <w:rFonts w:ascii="Arial" w:hAnsi="Arial" w:cs="Arial"/>
                <w:lang w:val="en-GB"/>
              </w:rPr>
              <w:t>•</w:t>
            </w:r>
            <w:r w:rsidRPr="00F6170E">
              <w:rPr>
                <w:rFonts w:ascii="Arial" w:hAnsi="Arial" w:cs="Arial"/>
                <w:lang w:val="en-GB"/>
              </w:rPr>
              <w:tab/>
              <w:t>Monitoring Guidelines on Dangerous Goods</w:t>
            </w:r>
          </w:p>
        </w:tc>
      </w:tr>
      <w:tr w:rsidR="00311F12" w:rsidRPr="00F6170E" w14:paraId="239B8D97" w14:textId="77777777" w:rsidTr="00327A65">
        <w:trPr>
          <w:jc w:val="center"/>
        </w:trPr>
        <w:tc>
          <w:tcPr>
            <w:tcW w:w="2912" w:type="dxa"/>
            <w:vMerge w:val="restart"/>
          </w:tcPr>
          <w:p w14:paraId="0055E13C"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Emerging trends that may be anticipated over the next 10-20 years</w:t>
            </w:r>
          </w:p>
        </w:tc>
        <w:tc>
          <w:tcPr>
            <w:tcW w:w="5796" w:type="dxa"/>
          </w:tcPr>
          <w:p w14:paraId="79AE5A7D" w14:textId="77777777" w:rsidR="003E5162" w:rsidRPr="00CA5598" w:rsidRDefault="003E5162" w:rsidP="00CA5598">
            <w:pPr>
              <w:pStyle w:val="ListParagraph"/>
              <w:numPr>
                <w:ilvl w:val="0"/>
                <w:numId w:val="55"/>
              </w:numPr>
              <w:rPr>
                <w:rFonts w:ascii="Arial" w:hAnsi="Arial" w:cs="Arial"/>
                <w:lang w:val="en-GB"/>
              </w:rPr>
            </w:pPr>
            <w:r w:rsidRPr="00CA5598">
              <w:rPr>
                <w:rFonts w:ascii="Arial" w:hAnsi="Arial" w:cs="Arial"/>
                <w:lang w:val="en-GB"/>
              </w:rPr>
              <w:t>General:</w:t>
            </w:r>
            <w:r w:rsidRPr="00CA5598">
              <w:rPr>
                <w:rFonts w:ascii="Arial" w:hAnsi="Arial" w:cs="Arial"/>
                <w:lang w:val="en-GB"/>
              </w:rPr>
              <w:tab/>
            </w:r>
          </w:p>
          <w:p w14:paraId="30D2673F" w14:textId="77777777" w:rsidR="003E5162" w:rsidRPr="00F6170E" w:rsidRDefault="003E5162" w:rsidP="00CA5598">
            <w:pPr>
              <w:pStyle w:val="ListParagraph"/>
              <w:numPr>
                <w:ilvl w:val="0"/>
                <w:numId w:val="55"/>
              </w:numPr>
              <w:rPr>
                <w:rFonts w:ascii="Arial" w:hAnsi="Arial" w:cs="Arial"/>
                <w:lang w:val="en-GB"/>
              </w:rPr>
            </w:pPr>
            <w:r w:rsidRPr="00F6170E">
              <w:rPr>
                <w:rFonts w:ascii="Arial" w:hAnsi="Arial" w:cs="Arial"/>
                <w:lang w:val="en-GB"/>
              </w:rPr>
              <w:t>Increasing public expectation for safety, security and environmental protection in the marine environment.</w:t>
            </w:r>
          </w:p>
          <w:p w14:paraId="12CFAB17" w14:textId="77777777" w:rsidR="003E5162" w:rsidRPr="00F6170E" w:rsidRDefault="007B2B46" w:rsidP="00CA5598">
            <w:pPr>
              <w:pStyle w:val="ListParagraph"/>
              <w:numPr>
                <w:ilvl w:val="0"/>
                <w:numId w:val="55"/>
              </w:numPr>
              <w:rPr>
                <w:rFonts w:ascii="Arial" w:hAnsi="Arial" w:cs="Arial"/>
                <w:lang w:val="en-GB"/>
              </w:rPr>
            </w:pPr>
            <w:r>
              <w:rPr>
                <w:rFonts w:ascii="Arial" w:hAnsi="Arial" w:cs="Arial"/>
                <w:lang w:val="en-GB"/>
              </w:rPr>
              <w:t>Adoption of e-Nav</w:t>
            </w:r>
            <w:r w:rsidR="00484235">
              <w:rPr>
                <w:rFonts w:ascii="Arial" w:hAnsi="Arial" w:cs="Arial"/>
                <w:lang w:val="en-GB"/>
              </w:rPr>
              <w:t>igation</w:t>
            </w:r>
          </w:p>
          <w:p w14:paraId="43E3449B" w14:textId="77777777" w:rsidR="003E5162" w:rsidRPr="007B2B46" w:rsidRDefault="003E5162" w:rsidP="007B2B46">
            <w:pPr>
              <w:pStyle w:val="ListParagraph"/>
              <w:numPr>
                <w:ilvl w:val="0"/>
                <w:numId w:val="55"/>
              </w:numPr>
              <w:rPr>
                <w:rFonts w:ascii="Arial" w:hAnsi="Arial" w:cs="Arial"/>
                <w:lang w:val="en-GB"/>
              </w:rPr>
            </w:pPr>
            <w:r w:rsidRPr="00F6170E">
              <w:rPr>
                <w:rFonts w:ascii="Arial" w:hAnsi="Arial" w:cs="Arial"/>
                <w:lang w:val="en-GB"/>
              </w:rPr>
              <w:t xml:space="preserve">Need for operational delivery of primary tasks of VTS will due to increasing </w:t>
            </w:r>
            <w:r w:rsidRPr="007B2B46">
              <w:rPr>
                <w:rFonts w:ascii="Arial" w:hAnsi="Arial" w:cs="Arial"/>
              </w:rPr>
              <w:t>intensity and diversity of shipping</w:t>
            </w:r>
          </w:p>
          <w:p w14:paraId="00CBD171" w14:textId="77777777" w:rsidR="00150B78" w:rsidRDefault="003E5162" w:rsidP="00CA5598">
            <w:pPr>
              <w:pStyle w:val="ListParagraph"/>
              <w:numPr>
                <w:ilvl w:val="0"/>
                <w:numId w:val="55"/>
              </w:numPr>
              <w:rPr>
                <w:rFonts w:ascii="Arial" w:hAnsi="Arial" w:cs="Arial"/>
                <w:lang w:val="en-GB"/>
              </w:rPr>
            </w:pPr>
            <w:r w:rsidRPr="00F6170E">
              <w:rPr>
                <w:rFonts w:ascii="Arial" w:hAnsi="Arial" w:cs="Arial"/>
                <w:lang w:val="en-GB"/>
              </w:rPr>
              <w:lastRenderedPageBreak/>
              <w:t>scale enlargement of ships</w:t>
            </w:r>
          </w:p>
          <w:p w14:paraId="262E9B71" w14:textId="77777777" w:rsidR="00150B78" w:rsidRPr="00F518EB" w:rsidRDefault="00150B78" w:rsidP="00CA5598">
            <w:pPr>
              <w:pStyle w:val="ListParagraph"/>
              <w:numPr>
                <w:ilvl w:val="0"/>
                <w:numId w:val="55"/>
              </w:numPr>
              <w:rPr>
                <w:rFonts w:ascii="Arial" w:hAnsi="Arial" w:cs="Arial"/>
                <w:lang w:val="en-GB"/>
              </w:rPr>
            </w:pPr>
            <w:r w:rsidRPr="00F518EB">
              <w:rPr>
                <w:rFonts w:ascii="Arial" w:hAnsi="Arial" w:cs="Arial"/>
                <w:lang w:val="en-GB"/>
              </w:rPr>
              <w:t>economies of scale in shipping</w:t>
            </w:r>
          </w:p>
          <w:p w14:paraId="650E0B27" w14:textId="77777777" w:rsidR="003E5162" w:rsidRPr="00F6170E" w:rsidRDefault="003E5162" w:rsidP="00CA5598">
            <w:pPr>
              <w:pStyle w:val="ListParagraph"/>
              <w:numPr>
                <w:ilvl w:val="0"/>
                <w:numId w:val="55"/>
              </w:numPr>
              <w:rPr>
                <w:rFonts w:ascii="Arial" w:hAnsi="Arial" w:cs="Arial"/>
                <w:lang w:val="en-GB"/>
              </w:rPr>
            </w:pPr>
            <w:r w:rsidRPr="00F6170E">
              <w:rPr>
                <w:rFonts w:ascii="Arial" w:hAnsi="Arial" w:cs="Arial"/>
                <w:lang w:val="en-GB"/>
              </w:rPr>
              <w:t xml:space="preserve">claims for alternative use of maritime manoeuvrable space (e.g. </w:t>
            </w:r>
            <w:proofErr w:type="spellStart"/>
            <w:r w:rsidRPr="00F6170E">
              <w:rPr>
                <w:rFonts w:ascii="Arial" w:hAnsi="Arial" w:cs="Arial"/>
                <w:lang w:val="en-GB"/>
              </w:rPr>
              <w:t>windfarms</w:t>
            </w:r>
            <w:proofErr w:type="spellEnd"/>
            <w:r w:rsidRPr="00F6170E">
              <w:rPr>
                <w:rFonts w:ascii="Arial" w:hAnsi="Arial" w:cs="Arial"/>
                <w:lang w:val="en-GB"/>
              </w:rPr>
              <w:t xml:space="preserve">, </w:t>
            </w:r>
            <w:proofErr w:type="spellStart"/>
            <w:r w:rsidRPr="00F6170E">
              <w:rPr>
                <w:rFonts w:ascii="Arial" w:hAnsi="Arial" w:cs="Arial"/>
                <w:lang w:val="en-GB"/>
              </w:rPr>
              <w:t>fishfarms</w:t>
            </w:r>
            <w:proofErr w:type="spellEnd"/>
            <w:r w:rsidRPr="00F6170E">
              <w:rPr>
                <w:rFonts w:ascii="Arial" w:hAnsi="Arial" w:cs="Arial"/>
                <w:lang w:val="en-GB"/>
              </w:rPr>
              <w:t xml:space="preserve">) </w:t>
            </w:r>
          </w:p>
          <w:p w14:paraId="66CEB8FC" w14:textId="77777777" w:rsidR="00150B78" w:rsidRPr="00CA5598" w:rsidRDefault="00CA5598" w:rsidP="00CA5598">
            <w:pPr>
              <w:pStyle w:val="ListParagraph"/>
              <w:numPr>
                <w:ilvl w:val="0"/>
                <w:numId w:val="55"/>
              </w:numPr>
              <w:rPr>
                <w:rFonts w:ascii="Arial" w:hAnsi="Arial" w:cs="Arial"/>
                <w:lang w:val="en-GB"/>
              </w:rPr>
            </w:pPr>
            <w:r>
              <w:rPr>
                <w:rFonts w:ascii="Arial" w:hAnsi="Arial" w:cs="Arial"/>
                <w:lang w:val="en-GB"/>
              </w:rPr>
              <w:t xml:space="preserve">growing perception </w:t>
            </w:r>
            <w:r w:rsidRPr="00F6170E">
              <w:rPr>
                <w:rFonts w:ascii="Arial" w:hAnsi="Arial" w:cs="Arial"/>
                <w:lang w:val="en-GB"/>
              </w:rPr>
              <w:t xml:space="preserve"> that the organization of maritime traffic (including most if not all types of shipping) should be further develope</w:t>
            </w:r>
            <w:r>
              <w:rPr>
                <w:rFonts w:ascii="Arial" w:hAnsi="Arial" w:cs="Arial"/>
                <w:lang w:val="en-GB"/>
              </w:rPr>
              <w:t>d</w:t>
            </w:r>
          </w:p>
        </w:tc>
      </w:tr>
      <w:tr w:rsidR="00F61418" w:rsidRPr="00F6170E" w14:paraId="283735B8" w14:textId="77777777" w:rsidTr="00327A65">
        <w:trPr>
          <w:jc w:val="center"/>
        </w:trPr>
        <w:tc>
          <w:tcPr>
            <w:tcW w:w="2912" w:type="dxa"/>
            <w:vMerge/>
          </w:tcPr>
          <w:p w14:paraId="21939EDE" w14:textId="77777777" w:rsidR="00F61418" w:rsidRPr="00F6170E" w:rsidRDefault="00F61418" w:rsidP="006E3CCB">
            <w:pPr>
              <w:pStyle w:val="ListParagraph"/>
              <w:ind w:left="0"/>
              <w:rPr>
                <w:rFonts w:ascii="Arial" w:hAnsi="Arial" w:cs="Arial"/>
                <w:lang w:val="en-GB"/>
              </w:rPr>
            </w:pPr>
          </w:p>
        </w:tc>
        <w:tc>
          <w:tcPr>
            <w:tcW w:w="5796" w:type="dxa"/>
          </w:tcPr>
          <w:p w14:paraId="3742694A"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Operational:</w:t>
            </w:r>
            <w:r w:rsidRPr="00F6170E">
              <w:rPr>
                <w:rFonts w:ascii="Arial" w:hAnsi="Arial" w:cs="Arial"/>
                <w:b/>
                <w:lang w:val="en-GB"/>
              </w:rPr>
              <w:tab/>
            </w:r>
          </w:p>
          <w:p w14:paraId="09CE1008"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b/>
                <w:lang w:val="en-GB"/>
              </w:rPr>
              <w:t>•</w:t>
            </w:r>
            <w:r w:rsidRPr="00F6170E">
              <w:rPr>
                <w:rFonts w:ascii="Arial" w:hAnsi="Arial" w:cs="Arial"/>
                <w:b/>
                <w:lang w:val="en-GB"/>
              </w:rPr>
              <w:tab/>
            </w:r>
            <w:r w:rsidRPr="00F6170E">
              <w:rPr>
                <w:rFonts w:ascii="Arial" w:hAnsi="Arial" w:cs="Arial"/>
                <w:lang w:val="en-GB"/>
              </w:rPr>
              <w:t xml:space="preserve">a shift of focus towards Traffic Organisation Service </w:t>
            </w:r>
          </w:p>
          <w:p w14:paraId="4149B5B5"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An increase of route and traffic planning</w:t>
            </w:r>
          </w:p>
          <w:p w14:paraId="43CCC070"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Increase of Routing advises (berth-to-berth) from shore</w:t>
            </w:r>
          </w:p>
          <w:p w14:paraId="20FF60CE"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Worldwide increase of the number of Traffic Separation Systems (TSSs)</w:t>
            </w:r>
          </w:p>
          <w:p w14:paraId="003189B2"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Implementation of VTS beyond territorial waters</w:t>
            </w:r>
          </w:p>
          <w:p w14:paraId="077C1063"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An increasing need for collaboration between  neighbouring VTSs</w:t>
            </w:r>
          </w:p>
          <w:p w14:paraId="3D8D6B93"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 rapid automation of VTS related port processes</w:t>
            </w:r>
          </w:p>
          <w:p w14:paraId="7564C4CD" w14:textId="77777777" w:rsidR="00F61418" w:rsidRPr="00F6170E" w:rsidRDefault="00F61418" w:rsidP="00F61418">
            <w:pPr>
              <w:pStyle w:val="ListParagraph"/>
              <w:numPr>
                <w:ilvl w:val="0"/>
                <w:numId w:val="48"/>
              </w:numPr>
              <w:ind w:left="176" w:hanging="142"/>
              <w:rPr>
                <w:rFonts w:ascii="Arial" w:hAnsi="Arial" w:cs="Arial"/>
                <w:lang w:val="en-GB"/>
              </w:rPr>
            </w:pPr>
            <w:r w:rsidRPr="00F6170E">
              <w:rPr>
                <w:rFonts w:ascii="Arial" w:hAnsi="Arial" w:cs="Arial"/>
                <w:lang w:val="en-GB"/>
              </w:rPr>
              <w:t xml:space="preserve">Increasing </w:t>
            </w:r>
          </w:p>
          <w:p w14:paraId="35DED84C" w14:textId="77777777" w:rsidR="00F61418" w:rsidRPr="00F6170E" w:rsidRDefault="00F61418" w:rsidP="00F61418">
            <w:pPr>
              <w:pStyle w:val="ListParagraph"/>
              <w:numPr>
                <w:ilvl w:val="0"/>
                <w:numId w:val="50"/>
              </w:numPr>
              <w:ind w:left="459" w:hanging="283"/>
              <w:rPr>
                <w:rFonts w:ascii="Arial" w:hAnsi="Arial" w:cs="Arial"/>
                <w:lang w:val="en-GB"/>
              </w:rPr>
            </w:pPr>
            <w:r w:rsidRPr="00F6170E">
              <w:rPr>
                <w:rFonts w:ascii="Arial" w:hAnsi="Arial" w:cs="Arial"/>
                <w:lang w:val="en-GB"/>
              </w:rPr>
              <w:t xml:space="preserve">need for linking to the logistic chain </w:t>
            </w:r>
          </w:p>
          <w:p w14:paraId="411C9DC5" w14:textId="77777777" w:rsidR="00F61418" w:rsidRPr="00F6170E" w:rsidRDefault="00F61418" w:rsidP="00C9412D">
            <w:pPr>
              <w:pStyle w:val="ListParagraph"/>
              <w:numPr>
                <w:ilvl w:val="0"/>
                <w:numId w:val="50"/>
              </w:numPr>
              <w:ind w:left="459" w:hanging="283"/>
              <w:rPr>
                <w:rFonts w:ascii="Arial" w:hAnsi="Arial" w:cs="Arial"/>
                <w:b/>
                <w:lang w:val="en-GB"/>
              </w:rPr>
            </w:pPr>
            <w:r w:rsidRPr="00F6170E">
              <w:rPr>
                <w:rFonts w:ascii="Arial" w:hAnsi="Arial" w:cs="Arial"/>
                <w:lang w:val="en-GB"/>
              </w:rPr>
              <w:t>use of VTS for navigational efficiency and planning in collaboration with other nautical services;</w:t>
            </w:r>
          </w:p>
          <w:p w14:paraId="01DD7752" w14:textId="77777777" w:rsidR="00F61418" w:rsidRPr="00F6170E" w:rsidRDefault="00F61418" w:rsidP="00C9412D">
            <w:pPr>
              <w:pStyle w:val="ListParagraph"/>
              <w:numPr>
                <w:ilvl w:val="0"/>
                <w:numId w:val="50"/>
              </w:numPr>
              <w:ind w:left="459" w:hanging="283"/>
              <w:rPr>
                <w:rFonts w:ascii="Arial" w:hAnsi="Arial" w:cs="Arial"/>
                <w:b/>
                <w:lang w:val="en-GB"/>
              </w:rPr>
            </w:pPr>
            <w:r w:rsidRPr="00F6170E">
              <w:rPr>
                <w:rFonts w:ascii="Arial" w:hAnsi="Arial" w:cs="Arial"/>
                <w:lang w:val="en-GB"/>
              </w:rPr>
              <w:t>need  from other parties for access to information  available from VTS (due to its increasing information position)</w:t>
            </w:r>
          </w:p>
        </w:tc>
      </w:tr>
      <w:tr w:rsidR="00327A65" w:rsidRPr="00F6170E" w14:paraId="7C6387EA" w14:textId="77777777" w:rsidTr="00C9412D">
        <w:trPr>
          <w:trHeight w:val="1631"/>
          <w:jc w:val="center"/>
        </w:trPr>
        <w:tc>
          <w:tcPr>
            <w:tcW w:w="2912" w:type="dxa"/>
            <w:vMerge/>
          </w:tcPr>
          <w:p w14:paraId="69149EC6" w14:textId="77777777" w:rsidR="00327A65" w:rsidRPr="00F6170E" w:rsidRDefault="00327A65" w:rsidP="006E3CCB">
            <w:pPr>
              <w:pStyle w:val="ListParagraph"/>
              <w:ind w:left="0"/>
              <w:rPr>
                <w:rFonts w:ascii="Arial" w:hAnsi="Arial" w:cs="Arial"/>
                <w:lang w:val="en-GB"/>
              </w:rPr>
            </w:pPr>
          </w:p>
        </w:tc>
        <w:tc>
          <w:tcPr>
            <w:tcW w:w="5796" w:type="dxa"/>
          </w:tcPr>
          <w:p w14:paraId="571BF4FC"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Communications -</w:t>
            </w:r>
          </w:p>
          <w:p w14:paraId="66924654" w14:textId="77777777" w:rsidR="00F61418" w:rsidRPr="00F6170E" w:rsidRDefault="00F61418" w:rsidP="00F61418">
            <w:pPr>
              <w:pStyle w:val="ListParagraph"/>
              <w:numPr>
                <w:ilvl w:val="0"/>
                <w:numId w:val="49"/>
              </w:numPr>
              <w:ind w:left="176" w:hanging="142"/>
              <w:rPr>
                <w:rFonts w:ascii="Arial" w:hAnsi="Arial" w:cs="Arial"/>
                <w:lang w:val="en-GB"/>
              </w:rPr>
            </w:pPr>
            <w:r w:rsidRPr="00F6170E">
              <w:rPr>
                <w:rFonts w:ascii="Arial" w:hAnsi="Arial" w:cs="Arial"/>
                <w:lang w:val="en-GB"/>
              </w:rPr>
              <w:t xml:space="preserve">Digitalisation of maritime VHF frequencies is foreseen and most probably autonomous and irreversible. </w:t>
            </w:r>
          </w:p>
          <w:p w14:paraId="14A0FC1B" w14:textId="77777777" w:rsidR="00F61418"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New technologies (under e-navigation)</w:t>
            </w:r>
          </w:p>
          <w:p w14:paraId="7EF44762" w14:textId="77777777" w:rsidR="00327A65"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Modernization GMDSS</w:t>
            </w:r>
          </w:p>
        </w:tc>
      </w:tr>
      <w:tr w:rsidR="00327A65" w:rsidRPr="00F6170E" w14:paraId="0519FF8B" w14:textId="77777777" w:rsidTr="00327A65">
        <w:trPr>
          <w:jc w:val="center"/>
        </w:trPr>
        <w:tc>
          <w:tcPr>
            <w:tcW w:w="2912" w:type="dxa"/>
            <w:vMerge/>
          </w:tcPr>
          <w:p w14:paraId="11620C07" w14:textId="77777777" w:rsidR="00327A65" w:rsidRPr="00F6170E" w:rsidRDefault="00327A65" w:rsidP="006E3CCB">
            <w:pPr>
              <w:pStyle w:val="ListParagraph"/>
              <w:ind w:left="0"/>
              <w:rPr>
                <w:rFonts w:ascii="Arial" w:hAnsi="Arial" w:cs="Arial"/>
                <w:lang w:val="en-GB"/>
              </w:rPr>
            </w:pPr>
          </w:p>
        </w:tc>
        <w:tc>
          <w:tcPr>
            <w:tcW w:w="5796" w:type="dxa"/>
          </w:tcPr>
          <w:p w14:paraId="7974314C" w14:textId="77777777" w:rsidR="00F61418" w:rsidRPr="00F6170E" w:rsidRDefault="00F61418" w:rsidP="00F61418">
            <w:pPr>
              <w:pStyle w:val="ListParagraph"/>
              <w:ind w:left="34"/>
              <w:rPr>
                <w:rFonts w:ascii="Arial" w:hAnsi="Arial" w:cs="Arial"/>
                <w:b/>
                <w:lang w:val="en-GB"/>
              </w:rPr>
            </w:pPr>
            <w:r w:rsidRPr="00F6170E">
              <w:rPr>
                <w:rFonts w:ascii="Arial" w:hAnsi="Arial" w:cs="Arial"/>
                <w:b/>
                <w:lang w:val="en-GB"/>
              </w:rPr>
              <w:t xml:space="preserve">Organization and responsibilities: </w:t>
            </w:r>
          </w:p>
          <w:p w14:paraId="799418C2" w14:textId="77777777" w:rsidR="00F61418" w:rsidRPr="00F6170E" w:rsidRDefault="00F61418" w:rsidP="00F61418">
            <w:pPr>
              <w:pStyle w:val="ListParagraph"/>
              <w:ind w:left="34"/>
              <w:rPr>
                <w:rFonts w:ascii="Arial" w:hAnsi="Arial" w:cs="Arial"/>
                <w:lang w:val="en-GB"/>
              </w:rPr>
            </w:pPr>
            <w:r w:rsidRPr="00F6170E">
              <w:rPr>
                <w:rFonts w:ascii="Arial" w:hAnsi="Arial" w:cs="Arial"/>
                <w:lang w:val="en-GB"/>
              </w:rPr>
              <w:t>The introduction of new services (development Maritime Service Portfolio under e-navigation)  may lead to</w:t>
            </w:r>
          </w:p>
          <w:p w14:paraId="4186B6E6"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new responsibilities and liabilities of the VTS, VTSOs  and the VTS Authority</w:t>
            </w:r>
          </w:p>
          <w:p w14:paraId="68236919"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changes in the traditional operational structure of the organizations</w:t>
            </w:r>
          </w:p>
          <w:p w14:paraId="3183D23A"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new or extra competences for VTSO on various levels</w:t>
            </w:r>
          </w:p>
          <w:p w14:paraId="2924D55C" w14:textId="77777777" w:rsidR="00F61418" w:rsidRPr="00F6170E" w:rsidRDefault="00F61418" w:rsidP="00C9412D">
            <w:pPr>
              <w:pStyle w:val="ListParagraph"/>
              <w:ind w:left="176" w:hanging="142"/>
              <w:rPr>
                <w:rFonts w:ascii="Arial" w:hAnsi="Arial" w:cs="Arial"/>
                <w:b/>
                <w:lang w:val="en-GB"/>
              </w:rPr>
            </w:pPr>
            <w:r w:rsidRPr="00F6170E">
              <w:rPr>
                <w:rFonts w:ascii="Arial" w:hAnsi="Arial" w:cs="Arial"/>
                <w:lang w:val="en-GB"/>
              </w:rPr>
              <w:t>•</w:t>
            </w:r>
            <w:r w:rsidRPr="00F6170E">
              <w:rPr>
                <w:rFonts w:ascii="Arial" w:hAnsi="Arial" w:cs="Arial"/>
                <w:lang w:val="en-GB"/>
              </w:rPr>
              <w:tab/>
              <w:t>the need to respond  to (evolving) Quality Management Systems</w:t>
            </w:r>
          </w:p>
        </w:tc>
      </w:tr>
      <w:tr w:rsidR="00311F12" w:rsidRPr="00F6170E" w14:paraId="1F87990F" w14:textId="77777777" w:rsidTr="00327A65">
        <w:trPr>
          <w:jc w:val="center"/>
        </w:trPr>
        <w:tc>
          <w:tcPr>
            <w:tcW w:w="2912" w:type="dxa"/>
            <w:vMerge/>
          </w:tcPr>
          <w:p w14:paraId="516D3829" w14:textId="77777777" w:rsidR="00311F12" w:rsidRPr="00F6170E" w:rsidRDefault="00311F12" w:rsidP="006E3CCB">
            <w:pPr>
              <w:pStyle w:val="ListParagraph"/>
              <w:ind w:left="0"/>
              <w:rPr>
                <w:rFonts w:ascii="Arial" w:hAnsi="Arial" w:cs="Arial"/>
                <w:lang w:val="en-GB"/>
              </w:rPr>
            </w:pPr>
          </w:p>
        </w:tc>
        <w:tc>
          <w:tcPr>
            <w:tcW w:w="5796" w:type="dxa"/>
          </w:tcPr>
          <w:p w14:paraId="66104D5E" w14:textId="77777777" w:rsidR="00446C56" w:rsidRPr="00F6170E" w:rsidRDefault="00446C56" w:rsidP="00446C56">
            <w:pPr>
              <w:pStyle w:val="ListParagraph"/>
              <w:ind w:hanging="686"/>
              <w:rPr>
                <w:rFonts w:ascii="Arial" w:hAnsi="Arial" w:cs="Arial"/>
                <w:b/>
                <w:lang w:val="en-GB"/>
              </w:rPr>
            </w:pPr>
            <w:r w:rsidRPr="00F6170E">
              <w:rPr>
                <w:rFonts w:ascii="Arial" w:hAnsi="Arial" w:cs="Arial"/>
                <w:b/>
                <w:lang w:val="en-GB"/>
              </w:rPr>
              <w:t>Legislation -</w:t>
            </w:r>
            <w:r w:rsidRPr="00F6170E">
              <w:rPr>
                <w:rFonts w:ascii="Arial" w:hAnsi="Arial" w:cs="Arial"/>
                <w:b/>
                <w:lang w:val="en-GB"/>
              </w:rPr>
              <w:tab/>
            </w:r>
          </w:p>
          <w:p w14:paraId="1A74EC23"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Due to the increasing complexity of international maritime shipping an increase of </w:t>
            </w:r>
            <w:proofErr w:type="gramStart"/>
            <w:r w:rsidRPr="00F6170E">
              <w:rPr>
                <w:rFonts w:ascii="Arial" w:hAnsi="Arial" w:cs="Arial"/>
                <w:lang w:val="en-GB"/>
              </w:rPr>
              <w:t>legislation ,</w:t>
            </w:r>
            <w:proofErr w:type="gramEnd"/>
            <w:r w:rsidRPr="00F6170E">
              <w:rPr>
                <w:rFonts w:ascii="Arial" w:hAnsi="Arial" w:cs="Arial"/>
                <w:lang w:val="en-GB"/>
              </w:rPr>
              <w:t xml:space="preserve">  regulations and Guidelines for operating VTS are to be </w:t>
            </w:r>
            <w:r w:rsidRPr="00F6170E">
              <w:rPr>
                <w:rFonts w:ascii="Arial" w:hAnsi="Arial" w:cs="Arial"/>
                <w:lang w:val="en-GB"/>
              </w:rPr>
              <w:lastRenderedPageBreak/>
              <w:t>expected.</w:t>
            </w:r>
          </w:p>
          <w:p w14:paraId="1293BE27"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Certification of the performance of VTS is expected, the need for certification of the VTS organization may be studied</w:t>
            </w:r>
          </w:p>
          <w:p w14:paraId="48F2A3ED" w14:textId="77777777" w:rsidR="00311F12" w:rsidRPr="00F6170E" w:rsidRDefault="00446C56" w:rsidP="00446C56">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The imbedding of changes in SOLAS V, Resolution 12  </w:t>
            </w:r>
          </w:p>
        </w:tc>
      </w:tr>
      <w:tr w:rsidR="00311F12" w:rsidRPr="00F6170E" w14:paraId="7B38DC40" w14:textId="77777777" w:rsidTr="00327A65">
        <w:trPr>
          <w:jc w:val="center"/>
        </w:trPr>
        <w:tc>
          <w:tcPr>
            <w:tcW w:w="2912" w:type="dxa"/>
            <w:vMerge/>
          </w:tcPr>
          <w:p w14:paraId="3007A5BF" w14:textId="77777777" w:rsidR="00311F12" w:rsidRPr="00F6170E" w:rsidRDefault="00311F12" w:rsidP="006E3CCB">
            <w:pPr>
              <w:pStyle w:val="ListParagraph"/>
              <w:ind w:left="0"/>
              <w:rPr>
                <w:rFonts w:ascii="Arial" w:hAnsi="Arial" w:cs="Arial"/>
                <w:lang w:val="en-GB"/>
              </w:rPr>
            </w:pPr>
          </w:p>
        </w:tc>
        <w:tc>
          <w:tcPr>
            <w:tcW w:w="5796" w:type="dxa"/>
          </w:tcPr>
          <w:p w14:paraId="306E6D4D" w14:textId="77777777" w:rsidR="000517CC" w:rsidRPr="000517CC" w:rsidRDefault="00446C56" w:rsidP="000517CC">
            <w:pPr>
              <w:pStyle w:val="ListParagraph"/>
              <w:ind w:left="34" w:hanging="34"/>
              <w:rPr>
                <w:rFonts w:ascii="Arial" w:hAnsi="Arial" w:cs="Arial"/>
                <w:b/>
                <w:lang w:val="en-GB"/>
              </w:rPr>
            </w:pPr>
            <w:r w:rsidRPr="00F6170E">
              <w:rPr>
                <w:rFonts w:ascii="Arial" w:hAnsi="Arial" w:cs="Arial"/>
                <w:b/>
                <w:lang w:val="en-GB"/>
              </w:rPr>
              <w:t xml:space="preserve">Training </w:t>
            </w:r>
            <w:r w:rsidR="000517CC">
              <w:rPr>
                <w:rFonts w:ascii="Arial" w:hAnsi="Arial" w:cs="Arial"/>
                <w:b/>
                <w:lang w:val="en-GB"/>
              </w:rPr>
              <w:t>and Simulation</w:t>
            </w:r>
          </w:p>
          <w:p w14:paraId="1763DF71" w14:textId="77777777" w:rsidR="00446C56" w:rsidRPr="00F6170E" w:rsidRDefault="00446C56" w:rsidP="00C9412D">
            <w:pPr>
              <w:pStyle w:val="ListParagraph"/>
              <w:numPr>
                <w:ilvl w:val="0"/>
                <w:numId w:val="52"/>
              </w:numPr>
              <w:tabs>
                <w:tab w:val="left" w:pos="176"/>
              </w:tabs>
              <w:ind w:left="176" w:hanging="142"/>
              <w:rPr>
                <w:rFonts w:ascii="Arial" w:hAnsi="Arial" w:cs="Arial"/>
                <w:lang w:val="en-GB"/>
              </w:rPr>
            </w:pPr>
            <w:r w:rsidRPr="00F6170E">
              <w:rPr>
                <w:rFonts w:ascii="Arial" w:hAnsi="Arial" w:cs="Arial"/>
                <w:lang w:val="en-GB"/>
              </w:rPr>
              <w:t xml:space="preserve">Due to all foreseen developments training Guidelines and Model Courses may have to be reviewed and adjusted to new operational needs; </w:t>
            </w:r>
          </w:p>
          <w:p w14:paraId="6D7FBBED" w14:textId="77777777" w:rsidR="00311F12" w:rsidRPr="00C55DD3" w:rsidRDefault="00214781" w:rsidP="000517CC">
            <w:pPr>
              <w:pStyle w:val="ListParagraph"/>
              <w:numPr>
                <w:ilvl w:val="0"/>
                <w:numId w:val="52"/>
              </w:numPr>
              <w:tabs>
                <w:tab w:val="left" w:pos="176"/>
              </w:tabs>
              <w:ind w:left="176" w:hanging="142"/>
              <w:rPr>
                <w:rFonts w:ascii="Arial" w:hAnsi="Arial" w:cs="Arial"/>
                <w:lang w:val="en-GB"/>
              </w:rPr>
            </w:pPr>
            <w:r>
              <w:rPr>
                <w:rFonts w:ascii="Arial" w:hAnsi="Arial" w:cs="Arial"/>
                <w:lang w:val="en-GB"/>
              </w:rPr>
              <w:t>The requirements for s</w:t>
            </w:r>
            <w:r w:rsidR="00446C56" w:rsidRPr="00F6170E">
              <w:rPr>
                <w:rFonts w:ascii="Arial" w:hAnsi="Arial" w:cs="Arial"/>
                <w:lang w:val="en-GB"/>
              </w:rPr>
              <w:t>imulation</w:t>
            </w:r>
            <w:r>
              <w:rPr>
                <w:rFonts w:ascii="Arial" w:hAnsi="Arial" w:cs="Arial"/>
                <w:lang w:val="en-GB"/>
              </w:rPr>
              <w:t xml:space="preserve"> training will</w:t>
            </w:r>
            <w:r w:rsidR="00446C56" w:rsidRPr="00F6170E">
              <w:rPr>
                <w:rFonts w:ascii="Arial" w:hAnsi="Arial" w:cs="Arial"/>
                <w:lang w:val="en-GB"/>
              </w:rPr>
              <w:t xml:space="preserve"> have to be further developed and increased;</w:t>
            </w:r>
            <w:r w:rsidR="00446C56" w:rsidRPr="000517CC">
              <w:rPr>
                <w:rFonts w:ascii="Arial" w:hAnsi="Arial" w:cs="Arial"/>
              </w:rPr>
              <w:tab/>
            </w:r>
          </w:p>
          <w:p w14:paraId="5859770C" w14:textId="77777777" w:rsidR="00C55DD3" w:rsidRPr="000517CC" w:rsidRDefault="00C55DD3" w:rsidP="000517CC">
            <w:pPr>
              <w:pStyle w:val="ListParagraph"/>
              <w:numPr>
                <w:ilvl w:val="0"/>
                <w:numId w:val="52"/>
              </w:numPr>
              <w:tabs>
                <w:tab w:val="left" w:pos="176"/>
              </w:tabs>
              <w:ind w:left="176" w:hanging="142"/>
              <w:rPr>
                <w:rFonts w:ascii="Arial" w:hAnsi="Arial" w:cs="Arial"/>
                <w:lang w:val="en-GB"/>
              </w:rPr>
            </w:pPr>
            <w:r>
              <w:rPr>
                <w:rFonts w:ascii="Arial" w:hAnsi="Arial" w:cs="Arial"/>
              </w:rPr>
              <w:t xml:space="preserve">Need for </w:t>
            </w:r>
            <w:r w:rsidR="00484235">
              <w:rPr>
                <w:rFonts w:ascii="Arial" w:hAnsi="Arial" w:cs="Arial"/>
              </w:rPr>
              <w:t xml:space="preserve">an </w:t>
            </w:r>
            <w:r>
              <w:rPr>
                <w:rFonts w:ascii="Arial" w:hAnsi="Arial" w:cs="Arial"/>
              </w:rPr>
              <w:t>internationally recognized VTSO  certification (in a system similar to STCW)</w:t>
            </w:r>
          </w:p>
        </w:tc>
      </w:tr>
      <w:tr w:rsidR="00311F12" w:rsidRPr="00F6170E" w14:paraId="5595CC36" w14:textId="77777777" w:rsidTr="00327A65">
        <w:trPr>
          <w:jc w:val="center"/>
        </w:trPr>
        <w:tc>
          <w:tcPr>
            <w:tcW w:w="2912" w:type="dxa"/>
            <w:vMerge/>
          </w:tcPr>
          <w:p w14:paraId="4F667BBC" w14:textId="77777777" w:rsidR="00311F12" w:rsidRPr="00F6170E" w:rsidRDefault="00311F12" w:rsidP="006E3CCB">
            <w:pPr>
              <w:pStyle w:val="ListParagraph"/>
              <w:ind w:left="0"/>
              <w:rPr>
                <w:rFonts w:ascii="Arial" w:hAnsi="Arial" w:cs="Arial"/>
                <w:lang w:val="en-GB"/>
              </w:rPr>
            </w:pPr>
          </w:p>
        </w:tc>
        <w:tc>
          <w:tcPr>
            <w:tcW w:w="5796" w:type="dxa"/>
          </w:tcPr>
          <w:p w14:paraId="29A5B822" w14:textId="77777777" w:rsidR="00311F12" w:rsidRPr="00F6170E" w:rsidRDefault="00311F12" w:rsidP="00327A65">
            <w:pPr>
              <w:pStyle w:val="ListParagraph"/>
              <w:ind w:left="176" w:hanging="142"/>
              <w:rPr>
                <w:rFonts w:ascii="Arial" w:hAnsi="Arial" w:cs="Arial"/>
                <w:lang w:val="en-GB"/>
              </w:rPr>
            </w:pPr>
          </w:p>
        </w:tc>
      </w:tr>
    </w:tbl>
    <w:p w14:paraId="6EC827FA" w14:textId="77777777" w:rsidR="00311F12" w:rsidRPr="00F6170E" w:rsidRDefault="006E3CCB" w:rsidP="006E3CCB">
      <w:pPr>
        <w:pStyle w:val="AnnexHead1"/>
      </w:pPr>
      <w:r w:rsidRPr="00F6170E">
        <w:t>Possible limitations within the existing IMO Resolution A.857(20)</w:t>
      </w:r>
    </w:p>
    <w:p w14:paraId="0FB2A566" w14:textId="77777777" w:rsidR="00630F7F" w:rsidRPr="00F6170E" w:rsidRDefault="00630F7F" w:rsidP="006E3CCB">
      <w:pPr>
        <w:pStyle w:val="List1"/>
        <w:numPr>
          <w:ilvl w:val="0"/>
          <w:numId w:val="0"/>
        </w:numPr>
        <w:rPr>
          <w:rFonts w:cs="Arial"/>
          <w:highlight w:val="yellow"/>
          <w:lang w:val="en-GB"/>
        </w:rPr>
      </w:pPr>
    </w:p>
    <w:p w14:paraId="537FEC08" w14:textId="77777777" w:rsidR="00446C56" w:rsidRPr="00F6170E" w:rsidRDefault="00446C56" w:rsidP="00446C56">
      <w:pPr>
        <w:rPr>
          <w:rFonts w:cs="Arial"/>
        </w:rPr>
      </w:pPr>
      <w:r w:rsidRPr="00F6170E">
        <w:rPr>
          <w:rFonts w:cs="Arial"/>
        </w:rPr>
        <w:t>The pr</w:t>
      </w:r>
      <w:r w:rsidR="00484235">
        <w:rPr>
          <w:rFonts w:cs="Arial"/>
        </w:rPr>
        <w:t>esent Resolution (written in 199</w:t>
      </w:r>
      <w:r w:rsidRPr="00F6170E">
        <w:rPr>
          <w:rFonts w:cs="Arial"/>
        </w:rPr>
        <w:t>7, the structure of the document never changed)</w:t>
      </w:r>
    </w:p>
    <w:p w14:paraId="6D8ECEAA" w14:textId="77777777" w:rsidR="00446C56" w:rsidRPr="00F6170E" w:rsidRDefault="00446C56" w:rsidP="00446C56">
      <w:pPr>
        <w:rPr>
          <w:rFonts w:cs="Arial"/>
        </w:rPr>
      </w:pPr>
      <w:proofErr w:type="gramStart"/>
      <w:r w:rsidRPr="00F6170E">
        <w:rPr>
          <w:rFonts w:cs="Arial"/>
        </w:rPr>
        <w:t>is</w:t>
      </w:r>
      <w:proofErr w:type="gramEnd"/>
      <w:r w:rsidRPr="00F6170E">
        <w:rPr>
          <w:rFonts w:cs="Arial"/>
        </w:rPr>
        <w:t xml:space="preserve"> not flexible enough for and may obstruct the introduction of new items, such as the operation of NAS, VTS supporting other services (incl. Security), VTS beyond Territorial Waters, berth-to-berth advices from shore etc. </w:t>
      </w:r>
    </w:p>
    <w:p w14:paraId="1A9B2ED8" w14:textId="77777777" w:rsidR="00446C56" w:rsidRPr="00F6170E" w:rsidRDefault="00446C56" w:rsidP="00446C56">
      <w:pPr>
        <w:rPr>
          <w:rFonts w:cs="Arial"/>
        </w:rPr>
      </w:pPr>
    </w:p>
    <w:p w14:paraId="4E60DB47" w14:textId="77777777" w:rsidR="00446C56" w:rsidRPr="00F6170E" w:rsidRDefault="00446C56" w:rsidP="00446C56">
      <w:pPr>
        <w:rPr>
          <w:rFonts w:cs="Arial"/>
        </w:rPr>
      </w:pPr>
      <w:r w:rsidRPr="00F6170E">
        <w:rPr>
          <w:rFonts w:cs="Arial"/>
        </w:rPr>
        <w:t xml:space="preserve">The relationship with other (also evolving) services and its consequential responsibilities and liabilities may also </w:t>
      </w:r>
      <w:r w:rsidR="001E2BF3" w:rsidRPr="00F6170E">
        <w:rPr>
          <w:rFonts w:cs="Arial"/>
        </w:rPr>
        <w:t xml:space="preserve">be </w:t>
      </w:r>
      <w:r w:rsidRPr="00F6170E">
        <w:rPr>
          <w:rFonts w:cs="Arial"/>
        </w:rPr>
        <w:t xml:space="preserve">constrained by the existing Resolution. </w:t>
      </w:r>
    </w:p>
    <w:p w14:paraId="74C8FF38" w14:textId="77777777" w:rsidR="00446C56" w:rsidRPr="00F6170E" w:rsidRDefault="00446C56" w:rsidP="00446C56">
      <w:pPr>
        <w:rPr>
          <w:rFonts w:cs="Arial"/>
        </w:rPr>
      </w:pPr>
    </w:p>
    <w:p w14:paraId="5DF3EBAC" w14:textId="77777777" w:rsidR="00446C56" w:rsidRPr="00F6170E" w:rsidRDefault="00446C56" w:rsidP="00446C56">
      <w:pPr>
        <w:rPr>
          <w:rFonts w:cs="Arial"/>
        </w:rPr>
      </w:pPr>
      <w:r w:rsidRPr="00F6170E">
        <w:rPr>
          <w:rFonts w:cs="Arial"/>
        </w:rPr>
        <w:t>Most textual changes to the Resolution will not promote the transparency and its unambiguity.</w:t>
      </w:r>
    </w:p>
    <w:p w14:paraId="71A507B6" w14:textId="77777777" w:rsidR="00446C56" w:rsidRPr="00F6170E" w:rsidRDefault="00446C56" w:rsidP="00446C56">
      <w:pPr>
        <w:rPr>
          <w:rFonts w:cs="Arial"/>
        </w:rPr>
      </w:pPr>
    </w:p>
    <w:p w14:paraId="6325D656" w14:textId="77777777" w:rsidR="00371837" w:rsidRPr="00F6170E" w:rsidRDefault="00446C56" w:rsidP="00446C56">
      <w:pPr>
        <w:rPr>
          <w:rFonts w:cs="Arial"/>
          <w:highlight w:val="yellow"/>
          <w:lang w:eastAsia="en-GB"/>
        </w:rPr>
      </w:pPr>
      <w:r w:rsidRPr="00F6170E">
        <w:rPr>
          <w:rFonts w:cs="Arial"/>
        </w:rPr>
        <w:t xml:space="preserve">Consequential aspects in respect to SOLAS V (Resolutions 10, 11, 12) for a future delivery of VTS in a rapidly changing maritime domain need further study as a consequence of the vision to be developed. </w:t>
      </w:r>
      <w:r w:rsidR="00371837" w:rsidRPr="00F6170E">
        <w:rPr>
          <w:rFonts w:cs="Arial"/>
          <w:highlight w:val="yellow"/>
        </w:rPr>
        <w:br w:type="page"/>
      </w:r>
    </w:p>
    <w:p w14:paraId="3D9C9FF2" w14:textId="77777777" w:rsidR="004B68E0" w:rsidRDefault="004B68E0" w:rsidP="004B68E0">
      <w:pPr>
        <w:pStyle w:val="Annex"/>
        <w:numPr>
          <w:ilvl w:val="0"/>
          <w:numId w:val="0"/>
        </w:numPr>
        <w:spacing w:after="360"/>
        <w:ind w:left="360" w:hanging="360"/>
        <w:rPr>
          <w:lang w:val="en-GB"/>
        </w:rPr>
      </w:pPr>
      <w:bookmarkStart w:id="5" w:name="_Ref208647029"/>
      <w:r>
        <w:rPr>
          <w:lang w:val="en-GB"/>
        </w:rPr>
        <w:lastRenderedPageBreak/>
        <w:t>ANNEX b</w:t>
      </w:r>
    </w:p>
    <w:p w14:paraId="3CB0E6AC" w14:textId="77777777" w:rsidR="006E3CCB" w:rsidRPr="00F6170E" w:rsidRDefault="00371837" w:rsidP="004B68E0">
      <w:pPr>
        <w:pStyle w:val="Annex"/>
        <w:numPr>
          <w:ilvl w:val="0"/>
          <w:numId w:val="0"/>
        </w:numPr>
        <w:spacing w:after="360"/>
        <w:ind w:left="360" w:hanging="360"/>
        <w:rPr>
          <w:lang w:val="en-GB"/>
        </w:rPr>
      </w:pPr>
      <w:r w:rsidRPr="00F6170E">
        <w:rPr>
          <w:lang w:val="en-GB"/>
        </w:rPr>
        <w:t xml:space="preserve">PROPOSED </w:t>
      </w:r>
      <w:r w:rsidR="006F7C4A" w:rsidRPr="00F6170E">
        <w:rPr>
          <w:lang w:val="en-GB"/>
        </w:rPr>
        <w:t xml:space="preserve">VTS </w:t>
      </w:r>
      <w:r w:rsidRPr="00F6170E">
        <w:rPr>
          <w:lang w:val="en-GB"/>
        </w:rPr>
        <w:t xml:space="preserve">STRATEGY PAPER </w:t>
      </w:r>
      <w:r w:rsidR="006F7C4A" w:rsidRPr="00F6170E">
        <w:rPr>
          <w:lang w:val="en-GB"/>
        </w:rPr>
        <w:t>Outline</w:t>
      </w:r>
      <w:bookmarkEnd w:id="5"/>
    </w:p>
    <w:p w14:paraId="698E3391" w14:textId="77777777" w:rsidR="00C84C4E" w:rsidRPr="00F6170E" w:rsidRDefault="00C84C4E" w:rsidP="00517203">
      <w:pPr>
        <w:pStyle w:val="Heading1"/>
        <w:numPr>
          <w:ilvl w:val="0"/>
          <w:numId w:val="45"/>
        </w:numPr>
        <w:rPr>
          <w:lang w:val="en-GB"/>
        </w:rPr>
      </w:pPr>
      <w:r w:rsidRPr="00F6170E">
        <w:rPr>
          <w:lang w:val="en-GB"/>
        </w:rPr>
        <w:t>Introduction</w:t>
      </w:r>
    </w:p>
    <w:p w14:paraId="0F5D2EC6" w14:textId="77777777" w:rsidR="00C84C4E" w:rsidRPr="00F6170E" w:rsidRDefault="006F7C4A" w:rsidP="00517203">
      <w:pPr>
        <w:pStyle w:val="Heading1"/>
        <w:rPr>
          <w:lang w:val="en-GB"/>
        </w:rPr>
      </w:pPr>
      <w:r w:rsidRPr="00F6170E">
        <w:rPr>
          <w:lang w:val="en-GB"/>
        </w:rPr>
        <w:t>Background</w:t>
      </w:r>
    </w:p>
    <w:p w14:paraId="04D82764" w14:textId="77777777" w:rsidR="00C84C4E" w:rsidRPr="00F6170E" w:rsidRDefault="00C84C4E" w:rsidP="00517203">
      <w:pPr>
        <w:pStyle w:val="Heading2"/>
        <w:rPr>
          <w:lang w:val="en-GB"/>
        </w:rPr>
      </w:pPr>
      <w:r w:rsidRPr="00F6170E">
        <w:rPr>
          <w:lang w:val="en-GB"/>
        </w:rPr>
        <w:t>History of VTS</w:t>
      </w:r>
    </w:p>
    <w:p w14:paraId="736BE969" w14:textId="77777777" w:rsidR="00C84C4E" w:rsidRPr="00F6170E" w:rsidRDefault="00C84C4E" w:rsidP="00517203">
      <w:pPr>
        <w:pStyle w:val="Heading2"/>
        <w:rPr>
          <w:lang w:val="en-GB"/>
        </w:rPr>
      </w:pPr>
      <w:r w:rsidRPr="00F6170E">
        <w:rPr>
          <w:lang w:val="en-GB"/>
        </w:rPr>
        <w:t>Changes and new opportunities in the maritime domain</w:t>
      </w:r>
    </w:p>
    <w:p w14:paraId="0DE6694B" w14:textId="77777777" w:rsidR="00C84C4E" w:rsidRPr="00F6170E" w:rsidRDefault="00C84C4E" w:rsidP="00517203">
      <w:pPr>
        <w:pStyle w:val="Heading2"/>
        <w:rPr>
          <w:lang w:val="en-GB"/>
        </w:rPr>
      </w:pPr>
      <w:r w:rsidRPr="00F6170E">
        <w:rPr>
          <w:lang w:val="en-GB"/>
        </w:rPr>
        <w:t>Compelling need (for VTS to respond to these needs and changes</w:t>
      </w:r>
      <w:r w:rsidR="006F7C4A" w:rsidRPr="00F6170E">
        <w:rPr>
          <w:lang w:val="en-GB"/>
        </w:rPr>
        <w:t>)</w:t>
      </w:r>
    </w:p>
    <w:p w14:paraId="5B62175E" w14:textId="77777777" w:rsidR="00C84C4E" w:rsidRPr="00F6170E" w:rsidRDefault="00C84C4E" w:rsidP="00517203">
      <w:pPr>
        <w:pStyle w:val="Heading2"/>
        <w:rPr>
          <w:lang w:val="en-GB"/>
        </w:rPr>
      </w:pPr>
      <w:r w:rsidRPr="00F6170E">
        <w:rPr>
          <w:lang w:val="en-GB"/>
        </w:rPr>
        <w:t>The mission</w:t>
      </w:r>
    </w:p>
    <w:p w14:paraId="5D276908" w14:textId="77777777" w:rsidR="00C84C4E" w:rsidRPr="00F6170E" w:rsidRDefault="006F7C4A" w:rsidP="00517203">
      <w:pPr>
        <w:pStyle w:val="Heading2"/>
        <w:rPr>
          <w:lang w:val="en-GB"/>
        </w:rPr>
      </w:pPr>
      <w:r w:rsidRPr="00F6170E">
        <w:rPr>
          <w:lang w:val="en-GB"/>
        </w:rPr>
        <w:t>Future t</w:t>
      </w:r>
      <w:r w:rsidR="00C84C4E" w:rsidRPr="00F6170E">
        <w:rPr>
          <w:lang w:val="en-GB"/>
        </w:rPr>
        <w:t xml:space="preserve">ask </w:t>
      </w:r>
      <w:r w:rsidRPr="00F6170E">
        <w:rPr>
          <w:lang w:val="en-GB"/>
        </w:rPr>
        <w:t xml:space="preserve">for the </w:t>
      </w:r>
      <w:r w:rsidR="00C84C4E" w:rsidRPr="00F6170E">
        <w:rPr>
          <w:lang w:val="en-GB"/>
        </w:rPr>
        <w:t>VTS Committee</w:t>
      </w:r>
    </w:p>
    <w:p w14:paraId="4BF549B9" w14:textId="77777777" w:rsidR="00C84C4E" w:rsidRPr="00F6170E" w:rsidRDefault="00C84C4E" w:rsidP="00517203">
      <w:pPr>
        <w:pStyle w:val="Heading1"/>
        <w:rPr>
          <w:lang w:val="en-GB"/>
        </w:rPr>
      </w:pPr>
      <w:r w:rsidRPr="00F6170E">
        <w:rPr>
          <w:lang w:val="en-GB"/>
        </w:rPr>
        <w:t>Revisiting VTS functionality</w:t>
      </w:r>
    </w:p>
    <w:p w14:paraId="1C1A14AD" w14:textId="77777777" w:rsidR="00C84C4E" w:rsidRPr="00F6170E" w:rsidRDefault="006F7C4A" w:rsidP="00517203">
      <w:pPr>
        <w:pStyle w:val="Heading1"/>
        <w:rPr>
          <w:lang w:val="en-GB"/>
        </w:rPr>
      </w:pPr>
      <w:r w:rsidRPr="00F6170E">
        <w:rPr>
          <w:lang w:val="en-GB"/>
        </w:rPr>
        <w:t>Other identified issues to be analys</w:t>
      </w:r>
      <w:r w:rsidR="00C84C4E" w:rsidRPr="00F6170E">
        <w:rPr>
          <w:lang w:val="en-GB"/>
        </w:rPr>
        <w:t>ed</w:t>
      </w:r>
    </w:p>
    <w:p w14:paraId="2F97FBDA" w14:textId="77777777" w:rsidR="00C84C4E" w:rsidRPr="00F6170E" w:rsidRDefault="00C84C4E" w:rsidP="00517203">
      <w:pPr>
        <w:pStyle w:val="Heading1"/>
        <w:rPr>
          <w:szCs w:val="22"/>
          <w:lang w:val="en-GB"/>
        </w:rPr>
      </w:pPr>
      <w:r w:rsidRPr="00F6170E">
        <w:rPr>
          <w:szCs w:val="22"/>
          <w:lang w:val="en-GB"/>
        </w:rPr>
        <w:t>Scope of future VTS</w:t>
      </w:r>
    </w:p>
    <w:p w14:paraId="74A5AD37" w14:textId="77777777" w:rsidR="00C84C4E" w:rsidRPr="00F6170E" w:rsidRDefault="00C84C4E" w:rsidP="00517203">
      <w:pPr>
        <w:pStyle w:val="Heading1"/>
        <w:rPr>
          <w:rFonts w:cs="Arial"/>
          <w:lang w:val="en-GB"/>
        </w:rPr>
      </w:pPr>
      <w:r w:rsidRPr="00F6170E">
        <w:rPr>
          <w:rFonts w:cs="Arial"/>
          <w:lang w:val="en-GB"/>
        </w:rPr>
        <w:t>Potential consequences</w:t>
      </w:r>
    </w:p>
    <w:p w14:paraId="12F2FAB7" w14:textId="77777777" w:rsidR="00C84C4E" w:rsidRPr="00F6170E" w:rsidRDefault="00C84C4E" w:rsidP="00517203">
      <w:pPr>
        <w:pStyle w:val="Heading2"/>
        <w:rPr>
          <w:lang w:val="en-GB"/>
        </w:rPr>
      </w:pPr>
      <w:r w:rsidRPr="00F6170E">
        <w:rPr>
          <w:lang w:val="en-GB"/>
        </w:rPr>
        <w:t>Legislation and regulations</w:t>
      </w:r>
    </w:p>
    <w:p w14:paraId="0E88E8F8" w14:textId="77777777" w:rsidR="00C84C4E" w:rsidRPr="00F6170E" w:rsidRDefault="00C225F9" w:rsidP="00517203">
      <w:pPr>
        <w:pStyle w:val="Heading2"/>
        <w:rPr>
          <w:lang w:val="en-GB"/>
        </w:rPr>
      </w:pPr>
      <w:r>
        <w:rPr>
          <w:lang w:val="en-GB"/>
        </w:rPr>
        <w:t xml:space="preserve">     </w:t>
      </w:r>
      <w:r w:rsidR="00C84C4E" w:rsidRPr="00F6170E">
        <w:rPr>
          <w:lang w:val="en-GB"/>
        </w:rPr>
        <w:t>Organization</w:t>
      </w:r>
    </w:p>
    <w:p w14:paraId="355E2532" w14:textId="77777777" w:rsidR="00C84C4E" w:rsidRPr="00F6170E" w:rsidRDefault="006F7C4A" w:rsidP="00C225F9">
      <w:pPr>
        <w:pStyle w:val="Heading2"/>
        <w:tabs>
          <w:tab w:val="clear" w:pos="576"/>
        </w:tabs>
        <w:ind w:left="851" w:hanging="851"/>
        <w:rPr>
          <w:lang w:val="en-GB"/>
        </w:rPr>
      </w:pPr>
      <w:r w:rsidRPr="00F6170E">
        <w:rPr>
          <w:lang w:val="en-GB"/>
        </w:rPr>
        <w:t>Future r</w:t>
      </w:r>
      <w:r w:rsidR="00C84C4E" w:rsidRPr="00F6170E">
        <w:rPr>
          <w:lang w:val="en-GB"/>
        </w:rPr>
        <w:t>ole and position of VTS</w:t>
      </w:r>
    </w:p>
    <w:p w14:paraId="77C5C45B" w14:textId="77777777" w:rsidR="00C84C4E" w:rsidRPr="00F6170E" w:rsidRDefault="006F7C4A" w:rsidP="00C225F9">
      <w:pPr>
        <w:pStyle w:val="Heading2"/>
        <w:tabs>
          <w:tab w:val="clear" w:pos="576"/>
        </w:tabs>
        <w:ind w:left="851" w:hanging="851"/>
        <w:rPr>
          <w:lang w:val="en-GB"/>
        </w:rPr>
      </w:pPr>
      <w:r w:rsidRPr="00F6170E">
        <w:rPr>
          <w:lang w:val="en-GB"/>
        </w:rPr>
        <w:t>Future r</w:t>
      </w:r>
      <w:r w:rsidR="00C84C4E" w:rsidRPr="00F6170E">
        <w:rPr>
          <w:lang w:val="en-GB"/>
        </w:rPr>
        <w:t>ole, position and responsibilities of the VTS Authority</w:t>
      </w:r>
    </w:p>
    <w:p w14:paraId="790AC50D" w14:textId="77777777" w:rsidR="00C84C4E" w:rsidRPr="00C225F9" w:rsidRDefault="00C84C4E" w:rsidP="00C225F9">
      <w:pPr>
        <w:pStyle w:val="Heading2"/>
        <w:tabs>
          <w:tab w:val="clear" w:pos="576"/>
        </w:tabs>
        <w:ind w:left="851" w:hanging="851"/>
        <w:rPr>
          <w:lang w:val="en-GB"/>
        </w:rPr>
      </w:pPr>
      <w:r w:rsidRPr="00C225F9">
        <w:rPr>
          <w:lang w:val="en-GB"/>
        </w:rPr>
        <w:t>Human resources and Training</w:t>
      </w:r>
    </w:p>
    <w:p w14:paraId="2D367670" w14:textId="77777777" w:rsidR="00C84C4E" w:rsidRPr="00F6170E" w:rsidRDefault="00C84C4E" w:rsidP="00C225F9">
      <w:pPr>
        <w:pStyle w:val="Heading2"/>
        <w:tabs>
          <w:tab w:val="clear" w:pos="576"/>
        </w:tabs>
        <w:ind w:left="851" w:hanging="851"/>
        <w:rPr>
          <w:lang w:val="en-GB"/>
        </w:rPr>
      </w:pPr>
      <w:r w:rsidRPr="00F6170E">
        <w:rPr>
          <w:lang w:val="en-GB"/>
        </w:rPr>
        <w:t>Services</w:t>
      </w:r>
    </w:p>
    <w:p w14:paraId="1D6A8420" w14:textId="77777777" w:rsidR="00C84C4E" w:rsidRPr="00F6170E" w:rsidRDefault="00C84C4E" w:rsidP="00C225F9">
      <w:pPr>
        <w:pStyle w:val="Heading2"/>
        <w:tabs>
          <w:tab w:val="clear" w:pos="576"/>
        </w:tabs>
        <w:ind w:left="851" w:hanging="851"/>
        <w:rPr>
          <w:lang w:val="en-GB"/>
        </w:rPr>
      </w:pPr>
      <w:r w:rsidRPr="00F6170E">
        <w:rPr>
          <w:lang w:val="en-GB"/>
        </w:rPr>
        <w:t>Primary services</w:t>
      </w:r>
    </w:p>
    <w:p w14:paraId="1A5B8683" w14:textId="77777777" w:rsidR="00C84C4E" w:rsidRPr="00C225F9" w:rsidRDefault="006F7C4A" w:rsidP="00C225F9">
      <w:pPr>
        <w:pStyle w:val="Heading2"/>
        <w:tabs>
          <w:tab w:val="clear" w:pos="576"/>
        </w:tabs>
        <w:ind w:left="851" w:hanging="851"/>
        <w:rPr>
          <w:lang w:val="en-GB"/>
        </w:rPr>
      </w:pPr>
      <w:r w:rsidRPr="00F6170E">
        <w:rPr>
          <w:lang w:val="en-GB"/>
        </w:rPr>
        <w:t>Supporting</w:t>
      </w:r>
      <w:r w:rsidR="00C84C4E" w:rsidRPr="00F6170E">
        <w:rPr>
          <w:lang w:val="en-GB"/>
        </w:rPr>
        <w:t xml:space="preserve"> services (e.g. to allied and other services)</w:t>
      </w:r>
    </w:p>
    <w:p w14:paraId="4443FC9F" w14:textId="77777777" w:rsidR="00C84C4E" w:rsidRPr="00F6170E" w:rsidRDefault="00C225F9" w:rsidP="00517203">
      <w:pPr>
        <w:pStyle w:val="Heading2"/>
        <w:rPr>
          <w:lang w:val="en-GB"/>
        </w:rPr>
      </w:pPr>
      <w:r>
        <w:rPr>
          <w:lang w:val="en-GB"/>
        </w:rPr>
        <w:t xml:space="preserve">     </w:t>
      </w:r>
      <w:r w:rsidR="00C84C4E" w:rsidRPr="00F6170E">
        <w:rPr>
          <w:lang w:val="en-GB"/>
        </w:rPr>
        <w:t xml:space="preserve">Infrastructure </w:t>
      </w:r>
    </w:p>
    <w:p w14:paraId="7F3F3FF7" w14:textId="77777777" w:rsidR="00C84C4E" w:rsidRPr="00F6170E" w:rsidRDefault="00C84C4E" w:rsidP="00517203">
      <w:pPr>
        <w:pStyle w:val="Heading1"/>
        <w:rPr>
          <w:lang w:val="en-GB"/>
        </w:rPr>
      </w:pPr>
      <w:r w:rsidRPr="00F6170E">
        <w:rPr>
          <w:lang w:val="en-GB"/>
        </w:rPr>
        <w:t>Identified Actions</w:t>
      </w:r>
    </w:p>
    <w:p w14:paraId="3885EFA0" w14:textId="77777777" w:rsidR="00C84C4E" w:rsidRPr="00F6170E" w:rsidRDefault="00C84C4E" w:rsidP="00517203">
      <w:pPr>
        <w:pStyle w:val="Heading1"/>
        <w:rPr>
          <w:lang w:val="en-GB"/>
        </w:rPr>
      </w:pPr>
      <w:r w:rsidRPr="00F6170E">
        <w:rPr>
          <w:lang w:val="en-GB"/>
        </w:rPr>
        <w:t>Actions requested</w:t>
      </w:r>
    </w:p>
    <w:p w14:paraId="0546A193" w14:textId="77777777" w:rsidR="00C84C4E" w:rsidRPr="00F6170E" w:rsidRDefault="00C84C4E" w:rsidP="00C84C4E"/>
    <w:sectPr w:rsidR="00C84C4E" w:rsidRPr="00F6170E" w:rsidSect="005771B7">
      <w:foot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336B1" w14:textId="77777777" w:rsidR="002B1E88" w:rsidRDefault="002B1E88" w:rsidP="00002906">
      <w:r>
        <w:separator/>
      </w:r>
    </w:p>
  </w:endnote>
  <w:endnote w:type="continuationSeparator" w:id="0">
    <w:p w14:paraId="7F19BE41" w14:textId="77777777" w:rsidR="002B1E88" w:rsidRDefault="002B1E8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0D75D" w14:textId="77777777" w:rsidR="00ED3EAA" w:rsidRDefault="00ED3EAA">
    <w:pPr>
      <w:pStyle w:val="Footer"/>
    </w:pPr>
    <w:r>
      <w:tab/>
    </w:r>
    <w:r w:rsidR="009D3421">
      <w:fldChar w:fldCharType="begin"/>
    </w:r>
    <w:r w:rsidR="009D3421">
      <w:instrText xml:space="preserve"> PAGE   \* MERGEFORMAT </w:instrText>
    </w:r>
    <w:r w:rsidR="009D3421">
      <w:fldChar w:fldCharType="separate"/>
    </w:r>
    <w:r w:rsidR="009D3421">
      <w:rPr>
        <w:noProof/>
      </w:rPr>
      <w:t>1</w:t>
    </w:r>
    <w:r w:rsidR="009D3421">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12CB8" w14:textId="77777777" w:rsidR="002B1E88" w:rsidRDefault="002B1E88" w:rsidP="00002906">
      <w:r>
        <w:separator/>
      </w:r>
    </w:p>
  </w:footnote>
  <w:footnote w:type="continuationSeparator" w:id="0">
    <w:p w14:paraId="671DE7D3" w14:textId="77777777" w:rsidR="002B1E88" w:rsidRDefault="002B1E88"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54CC"/>
    <w:multiLevelType w:val="hybridMultilevel"/>
    <w:tmpl w:val="56BE3B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9007BF5"/>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B074A6C"/>
    <w:multiLevelType w:val="hybridMultilevel"/>
    <w:tmpl w:val="BE8A6A1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0EC311CB"/>
    <w:multiLevelType w:val="hybridMultilevel"/>
    <w:tmpl w:val="78302B7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3A14D00"/>
    <w:multiLevelType w:val="multilevel"/>
    <w:tmpl w:val="6D70C59C"/>
    <w:lvl w:ilvl="0">
      <w:start w:val="1"/>
      <w:numFmt w:val="upperLetter"/>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9C37E91"/>
    <w:multiLevelType w:val="multilevel"/>
    <w:tmpl w:val="BDC483A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AAE1DF0"/>
    <w:multiLevelType w:val="hybridMultilevel"/>
    <w:tmpl w:val="8B70F1E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F436292"/>
    <w:multiLevelType w:val="multilevel"/>
    <w:tmpl w:val="C92C422E"/>
    <w:lvl w:ilvl="0">
      <w:start w:val="1"/>
      <w:numFmt w:val="upperLetter"/>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02B156E"/>
    <w:multiLevelType w:val="hybridMultilevel"/>
    <w:tmpl w:val="B00E90D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37B4342F"/>
    <w:multiLevelType w:val="hybridMultilevel"/>
    <w:tmpl w:val="59C42A8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nsid w:val="38345DE6"/>
    <w:multiLevelType w:val="hybridMultilevel"/>
    <w:tmpl w:val="3154EFC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3751ACD"/>
    <w:multiLevelType w:val="multilevel"/>
    <w:tmpl w:val="1FA44402"/>
    <w:lvl w:ilvl="0">
      <w:start w:val="1"/>
      <w:numFmt w:val="decimal"/>
      <w:pStyle w:val="AnnexHead1"/>
      <w:lvlText w:val="%1"/>
      <w:lvlJc w:val="left"/>
      <w:pPr>
        <w:tabs>
          <w:tab w:val="num" w:pos="849"/>
        </w:tabs>
        <w:ind w:left="849" w:hanging="849"/>
      </w:pPr>
      <w:rPr>
        <w:rFonts w:ascii="Arial" w:hAnsi="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6310071"/>
    <w:multiLevelType w:val="hybridMultilevel"/>
    <w:tmpl w:val="27E285DA"/>
    <w:lvl w:ilvl="0" w:tplc="79A8ABB2">
      <w:start w:val="1"/>
      <w:numFmt w:val="bullet"/>
      <w:lvlText w:val=""/>
      <w:lvlJc w:val="left"/>
      <w:pPr>
        <w:ind w:left="720" w:hanging="360"/>
      </w:pPr>
      <w:rPr>
        <w:rFonts w:ascii="Symbol" w:hAnsi="Symbol" w:hint="default"/>
      </w:rPr>
    </w:lvl>
    <w:lvl w:ilvl="1" w:tplc="3748414E" w:tentative="1">
      <w:start w:val="1"/>
      <w:numFmt w:val="bullet"/>
      <w:lvlText w:val="o"/>
      <w:lvlJc w:val="left"/>
      <w:pPr>
        <w:ind w:left="1440" w:hanging="360"/>
      </w:pPr>
      <w:rPr>
        <w:rFonts w:ascii="Courier New" w:hAnsi="Courier New" w:cs="Courier New" w:hint="default"/>
      </w:rPr>
    </w:lvl>
    <w:lvl w:ilvl="2" w:tplc="9DD6B058" w:tentative="1">
      <w:start w:val="1"/>
      <w:numFmt w:val="bullet"/>
      <w:lvlText w:val=""/>
      <w:lvlJc w:val="left"/>
      <w:pPr>
        <w:ind w:left="2160" w:hanging="360"/>
      </w:pPr>
      <w:rPr>
        <w:rFonts w:ascii="Wingdings" w:hAnsi="Wingdings" w:hint="default"/>
      </w:rPr>
    </w:lvl>
    <w:lvl w:ilvl="3" w:tplc="C568999A" w:tentative="1">
      <w:start w:val="1"/>
      <w:numFmt w:val="bullet"/>
      <w:lvlText w:val=""/>
      <w:lvlJc w:val="left"/>
      <w:pPr>
        <w:ind w:left="2880" w:hanging="360"/>
      </w:pPr>
      <w:rPr>
        <w:rFonts w:ascii="Symbol" w:hAnsi="Symbol" w:hint="default"/>
      </w:rPr>
    </w:lvl>
    <w:lvl w:ilvl="4" w:tplc="28E65D3C" w:tentative="1">
      <w:start w:val="1"/>
      <w:numFmt w:val="bullet"/>
      <w:lvlText w:val="o"/>
      <w:lvlJc w:val="left"/>
      <w:pPr>
        <w:ind w:left="3600" w:hanging="360"/>
      </w:pPr>
      <w:rPr>
        <w:rFonts w:ascii="Courier New" w:hAnsi="Courier New" w:cs="Courier New" w:hint="default"/>
      </w:rPr>
    </w:lvl>
    <w:lvl w:ilvl="5" w:tplc="245073F4" w:tentative="1">
      <w:start w:val="1"/>
      <w:numFmt w:val="bullet"/>
      <w:lvlText w:val=""/>
      <w:lvlJc w:val="left"/>
      <w:pPr>
        <w:ind w:left="4320" w:hanging="360"/>
      </w:pPr>
      <w:rPr>
        <w:rFonts w:ascii="Wingdings" w:hAnsi="Wingdings" w:hint="default"/>
      </w:rPr>
    </w:lvl>
    <w:lvl w:ilvl="6" w:tplc="F410C0C8" w:tentative="1">
      <w:start w:val="1"/>
      <w:numFmt w:val="bullet"/>
      <w:lvlText w:val=""/>
      <w:lvlJc w:val="left"/>
      <w:pPr>
        <w:ind w:left="5040" w:hanging="360"/>
      </w:pPr>
      <w:rPr>
        <w:rFonts w:ascii="Symbol" w:hAnsi="Symbol" w:hint="default"/>
      </w:rPr>
    </w:lvl>
    <w:lvl w:ilvl="7" w:tplc="602862D6" w:tentative="1">
      <w:start w:val="1"/>
      <w:numFmt w:val="bullet"/>
      <w:lvlText w:val="o"/>
      <w:lvlJc w:val="left"/>
      <w:pPr>
        <w:ind w:left="5760" w:hanging="360"/>
      </w:pPr>
      <w:rPr>
        <w:rFonts w:ascii="Courier New" w:hAnsi="Courier New" w:cs="Courier New" w:hint="default"/>
      </w:rPr>
    </w:lvl>
    <w:lvl w:ilvl="8" w:tplc="1DCEBE9A" w:tentative="1">
      <w:start w:val="1"/>
      <w:numFmt w:val="bullet"/>
      <w:lvlText w:val=""/>
      <w:lvlJc w:val="left"/>
      <w:pPr>
        <w:ind w:left="6480" w:hanging="360"/>
      </w:pPr>
      <w:rPr>
        <w:rFonts w:ascii="Wingdings" w:hAnsi="Wingdings" w:hint="default"/>
      </w:rPr>
    </w:lvl>
  </w:abstractNum>
  <w:abstractNum w:abstractNumId="22">
    <w:nsid w:val="47443468"/>
    <w:multiLevelType w:val="hybridMultilevel"/>
    <w:tmpl w:val="2C54EF6E"/>
    <w:lvl w:ilvl="0" w:tplc="7188F992">
      <w:start w:val="1"/>
      <w:numFmt w:val="bullet"/>
      <w:lvlText w:val=""/>
      <w:lvlJc w:val="left"/>
      <w:pPr>
        <w:ind w:left="2844" w:hanging="360"/>
      </w:pPr>
      <w:rPr>
        <w:rFonts w:ascii="Symbol" w:hAnsi="Symbol" w:hint="default"/>
      </w:rPr>
    </w:lvl>
    <w:lvl w:ilvl="1" w:tplc="ED429FB6" w:tentative="1">
      <w:start w:val="1"/>
      <w:numFmt w:val="bullet"/>
      <w:lvlText w:val="o"/>
      <w:lvlJc w:val="left"/>
      <w:pPr>
        <w:ind w:left="3564" w:hanging="360"/>
      </w:pPr>
      <w:rPr>
        <w:rFonts w:ascii="Courier New" w:hAnsi="Courier New" w:cs="Courier New" w:hint="default"/>
      </w:rPr>
    </w:lvl>
    <w:lvl w:ilvl="2" w:tplc="916C62D0" w:tentative="1">
      <w:start w:val="1"/>
      <w:numFmt w:val="bullet"/>
      <w:lvlText w:val=""/>
      <w:lvlJc w:val="left"/>
      <w:pPr>
        <w:ind w:left="4284" w:hanging="360"/>
      </w:pPr>
      <w:rPr>
        <w:rFonts w:ascii="Wingdings" w:hAnsi="Wingdings" w:hint="default"/>
      </w:rPr>
    </w:lvl>
    <w:lvl w:ilvl="3" w:tplc="2BFA6C64" w:tentative="1">
      <w:start w:val="1"/>
      <w:numFmt w:val="bullet"/>
      <w:lvlText w:val=""/>
      <w:lvlJc w:val="left"/>
      <w:pPr>
        <w:ind w:left="5004" w:hanging="360"/>
      </w:pPr>
      <w:rPr>
        <w:rFonts w:ascii="Symbol" w:hAnsi="Symbol" w:hint="default"/>
      </w:rPr>
    </w:lvl>
    <w:lvl w:ilvl="4" w:tplc="ADE6D902" w:tentative="1">
      <w:start w:val="1"/>
      <w:numFmt w:val="bullet"/>
      <w:lvlText w:val="o"/>
      <w:lvlJc w:val="left"/>
      <w:pPr>
        <w:ind w:left="5724" w:hanging="360"/>
      </w:pPr>
      <w:rPr>
        <w:rFonts w:ascii="Courier New" w:hAnsi="Courier New" w:cs="Courier New" w:hint="default"/>
      </w:rPr>
    </w:lvl>
    <w:lvl w:ilvl="5" w:tplc="A66866DE" w:tentative="1">
      <w:start w:val="1"/>
      <w:numFmt w:val="bullet"/>
      <w:lvlText w:val=""/>
      <w:lvlJc w:val="left"/>
      <w:pPr>
        <w:ind w:left="6444" w:hanging="360"/>
      </w:pPr>
      <w:rPr>
        <w:rFonts w:ascii="Wingdings" w:hAnsi="Wingdings" w:hint="default"/>
      </w:rPr>
    </w:lvl>
    <w:lvl w:ilvl="6" w:tplc="C7AE19BE" w:tentative="1">
      <w:start w:val="1"/>
      <w:numFmt w:val="bullet"/>
      <w:lvlText w:val=""/>
      <w:lvlJc w:val="left"/>
      <w:pPr>
        <w:ind w:left="7164" w:hanging="360"/>
      </w:pPr>
      <w:rPr>
        <w:rFonts w:ascii="Symbol" w:hAnsi="Symbol" w:hint="default"/>
      </w:rPr>
    </w:lvl>
    <w:lvl w:ilvl="7" w:tplc="04E0459E" w:tentative="1">
      <w:start w:val="1"/>
      <w:numFmt w:val="bullet"/>
      <w:lvlText w:val="o"/>
      <w:lvlJc w:val="left"/>
      <w:pPr>
        <w:ind w:left="7884" w:hanging="360"/>
      </w:pPr>
      <w:rPr>
        <w:rFonts w:ascii="Courier New" w:hAnsi="Courier New" w:cs="Courier New" w:hint="default"/>
      </w:rPr>
    </w:lvl>
    <w:lvl w:ilvl="8" w:tplc="515CC732" w:tentative="1">
      <w:start w:val="1"/>
      <w:numFmt w:val="bullet"/>
      <w:lvlText w:val=""/>
      <w:lvlJc w:val="left"/>
      <w:pPr>
        <w:ind w:left="8604" w:hanging="360"/>
      </w:pPr>
      <w:rPr>
        <w:rFonts w:ascii="Wingdings" w:hAnsi="Wingdings" w:hint="default"/>
      </w:rPr>
    </w:lvl>
  </w:abstractNum>
  <w:abstractNum w:abstractNumId="23">
    <w:nsid w:val="4A7C2CCD"/>
    <w:multiLevelType w:val="hybridMultilevel"/>
    <w:tmpl w:val="F87AF240"/>
    <w:lvl w:ilvl="0" w:tplc="B29477AC">
      <w:start w:val="1"/>
      <w:numFmt w:val="bullet"/>
      <w:lvlText w:val="o"/>
      <w:lvlJc w:val="left"/>
      <w:pPr>
        <w:ind w:left="1668" w:hanging="360"/>
      </w:pPr>
      <w:rPr>
        <w:rFonts w:ascii="Courier New" w:hAnsi="Courier New" w:cs="Courier New" w:hint="default"/>
      </w:rPr>
    </w:lvl>
    <w:lvl w:ilvl="1" w:tplc="725A6A60" w:tentative="1">
      <w:start w:val="1"/>
      <w:numFmt w:val="bullet"/>
      <w:lvlText w:val="o"/>
      <w:lvlJc w:val="left"/>
      <w:pPr>
        <w:ind w:left="2388" w:hanging="360"/>
      </w:pPr>
      <w:rPr>
        <w:rFonts w:ascii="Courier New" w:hAnsi="Courier New" w:cs="Courier New" w:hint="default"/>
      </w:rPr>
    </w:lvl>
    <w:lvl w:ilvl="2" w:tplc="6264F29E" w:tentative="1">
      <w:start w:val="1"/>
      <w:numFmt w:val="bullet"/>
      <w:lvlText w:val=""/>
      <w:lvlJc w:val="left"/>
      <w:pPr>
        <w:ind w:left="3108" w:hanging="360"/>
      </w:pPr>
      <w:rPr>
        <w:rFonts w:ascii="Wingdings" w:hAnsi="Wingdings" w:hint="default"/>
      </w:rPr>
    </w:lvl>
    <w:lvl w:ilvl="3" w:tplc="28128686" w:tentative="1">
      <w:start w:val="1"/>
      <w:numFmt w:val="bullet"/>
      <w:lvlText w:val=""/>
      <w:lvlJc w:val="left"/>
      <w:pPr>
        <w:ind w:left="3828" w:hanging="360"/>
      </w:pPr>
      <w:rPr>
        <w:rFonts w:ascii="Symbol" w:hAnsi="Symbol" w:hint="default"/>
      </w:rPr>
    </w:lvl>
    <w:lvl w:ilvl="4" w:tplc="518CF294" w:tentative="1">
      <w:start w:val="1"/>
      <w:numFmt w:val="bullet"/>
      <w:lvlText w:val="o"/>
      <w:lvlJc w:val="left"/>
      <w:pPr>
        <w:ind w:left="4548" w:hanging="360"/>
      </w:pPr>
      <w:rPr>
        <w:rFonts w:ascii="Courier New" w:hAnsi="Courier New" w:cs="Courier New" w:hint="default"/>
      </w:rPr>
    </w:lvl>
    <w:lvl w:ilvl="5" w:tplc="C6BA6E36" w:tentative="1">
      <w:start w:val="1"/>
      <w:numFmt w:val="bullet"/>
      <w:lvlText w:val=""/>
      <w:lvlJc w:val="left"/>
      <w:pPr>
        <w:ind w:left="5268" w:hanging="360"/>
      </w:pPr>
      <w:rPr>
        <w:rFonts w:ascii="Wingdings" w:hAnsi="Wingdings" w:hint="default"/>
      </w:rPr>
    </w:lvl>
    <w:lvl w:ilvl="6" w:tplc="65C0F5A8" w:tentative="1">
      <w:start w:val="1"/>
      <w:numFmt w:val="bullet"/>
      <w:lvlText w:val=""/>
      <w:lvlJc w:val="left"/>
      <w:pPr>
        <w:ind w:left="5988" w:hanging="360"/>
      </w:pPr>
      <w:rPr>
        <w:rFonts w:ascii="Symbol" w:hAnsi="Symbol" w:hint="default"/>
      </w:rPr>
    </w:lvl>
    <w:lvl w:ilvl="7" w:tplc="E3D04726" w:tentative="1">
      <w:start w:val="1"/>
      <w:numFmt w:val="bullet"/>
      <w:lvlText w:val="o"/>
      <w:lvlJc w:val="left"/>
      <w:pPr>
        <w:ind w:left="6708" w:hanging="360"/>
      </w:pPr>
      <w:rPr>
        <w:rFonts w:ascii="Courier New" w:hAnsi="Courier New" w:cs="Courier New" w:hint="default"/>
      </w:rPr>
    </w:lvl>
    <w:lvl w:ilvl="8" w:tplc="044C47BE" w:tentative="1">
      <w:start w:val="1"/>
      <w:numFmt w:val="bullet"/>
      <w:lvlText w:val=""/>
      <w:lvlJc w:val="left"/>
      <w:pPr>
        <w:ind w:left="7428" w:hanging="360"/>
      </w:pPr>
      <w:rPr>
        <w:rFonts w:ascii="Wingdings" w:hAnsi="Wingdings" w:hint="default"/>
      </w:rPr>
    </w:lvl>
  </w:abstractNum>
  <w:abstractNum w:abstractNumId="24">
    <w:nsid w:val="4BC63137"/>
    <w:multiLevelType w:val="hybridMultilevel"/>
    <w:tmpl w:val="FF528276"/>
    <w:lvl w:ilvl="0" w:tplc="04130001">
      <w:start w:val="1"/>
      <w:numFmt w:val="bullet"/>
      <w:pStyle w:val="Bullet1"/>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8CC4A45"/>
    <w:multiLevelType w:val="multilevel"/>
    <w:tmpl w:val="0C50DA44"/>
    <w:lvl w:ilvl="0">
      <w:start w:val="1"/>
      <w:numFmt w:val="decimal"/>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8">
    <w:nsid w:val="5A582824"/>
    <w:multiLevelType w:val="hybridMultilevel"/>
    <w:tmpl w:val="318632C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nsid w:val="60585238"/>
    <w:multiLevelType w:val="multilevel"/>
    <w:tmpl w:val="5F68790C"/>
    <w:lvl w:ilvl="0">
      <w:start w:val="1"/>
      <w:numFmt w:val="upperLetter"/>
      <w:pStyle w:val="Annex"/>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hint="default"/>
        <w:b w:val="0"/>
        <w:i w:val="0"/>
        <w:sz w:val="22"/>
      </w:rPr>
    </w:lvl>
    <w:lvl w:ilvl="1" w:tplc="1ADCAF32" w:tentative="1">
      <w:start w:val="1"/>
      <w:numFmt w:val="lowerLetter"/>
      <w:lvlText w:val="%2."/>
      <w:lvlJc w:val="left"/>
      <w:pPr>
        <w:ind w:left="1440" w:hanging="360"/>
      </w:pPr>
    </w:lvl>
    <w:lvl w:ilvl="2" w:tplc="89306F6E" w:tentative="1">
      <w:start w:val="1"/>
      <w:numFmt w:val="lowerRoman"/>
      <w:lvlText w:val="%3."/>
      <w:lvlJc w:val="right"/>
      <w:pPr>
        <w:ind w:left="2160" w:hanging="180"/>
      </w:pPr>
    </w:lvl>
    <w:lvl w:ilvl="3" w:tplc="4AD898CC" w:tentative="1">
      <w:start w:val="1"/>
      <w:numFmt w:val="decimal"/>
      <w:lvlText w:val="%4."/>
      <w:lvlJc w:val="left"/>
      <w:pPr>
        <w:ind w:left="2880" w:hanging="360"/>
      </w:pPr>
    </w:lvl>
    <w:lvl w:ilvl="4" w:tplc="39F4BD34" w:tentative="1">
      <w:start w:val="1"/>
      <w:numFmt w:val="lowerLetter"/>
      <w:lvlText w:val="%5."/>
      <w:lvlJc w:val="left"/>
      <w:pPr>
        <w:ind w:left="3600" w:hanging="360"/>
      </w:pPr>
    </w:lvl>
    <w:lvl w:ilvl="5" w:tplc="21949542" w:tentative="1">
      <w:start w:val="1"/>
      <w:numFmt w:val="lowerRoman"/>
      <w:lvlText w:val="%6."/>
      <w:lvlJc w:val="right"/>
      <w:pPr>
        <w:ind w:left="4320" w:hanging="180"/>
      </w:pPr>
    </w:lvl>
    <w:lvl w:ilvl="6" w:tplc="6AF22CD6" w:tentative="1">
      <w:start w:val="1"/>
      <w:numFmt w:val="decimal"/>
      <w:lvlText w:val="%7."/>
      <w:lvlJc w:val="left"/>
      <w:pPr>
        <w:ind w:left="5040" w:hanging="360"/>
      </w:pPr>
    </w:lvl>
    <w:lvl w:ilvl="7" w:tplc="978EC102" w:tentative="1">
      <w:start w:val="1"/>
      <w:numFmt w:val="lowerLetter"/>
      <w:lvlText w:val="%8."/>
      <w:lvlJc w:val="left"/>
      <w:pPr>
        <w:ind w:left="5760" w:hanging="360"/>
      </w:pPr>
    </w:lvl>
    <w:lvl w:ilvl="8" w:tplc="244257C2" w:tentative="1">
      <w:start w:val="1"/>
      <w:numFmt w:val="lowerRoman"/>
      <w:lvlText w:val="%9."/>
      <w:lvlJc w:val="right"/>
      <w:pPr>
        <w:ind w:left="6480" w:hanging="180"/>
      </w:pPr>
    </w:lvl>
  </w:abstractNum>
  <w:abstractNum w:abstractNumId="34">
    <w:nsid w:val="6D397999"/>
    <w:multiLevelType w:val="hybridMultilevel"/>
    <w:tmpl w:val="7052649A"/>
    <w:lvl w:ilvl="0" w:tplc="E4E0E7C2">
      <w:start w:val="1"/>
      <w:numFmt w:val="bullet"/>
      <w:lvlText w:val="o"/>
      <w:lvlJc w:val="left"/>
      <w:pPr>
        <w:ind w:left="1428" w:hanging="360"/>
      </w:pPr>
      <w:rPr>
        <w:rFonts w:ascii="Courier New" w:hAnsi="Courier New" w:cs="Courier New" w:hint="default"/>
      </w:rPr>
    </w:lvl>
    <w:lvl w:ilvl="1" w:tplc="7E04C14E" w:tentative="1">
      <w:start w:val="1"/>
      <w:numFmt w:val="bullet"/>
      <w:lvlText w:val="o"/>
      <w:lvlJc w:val="left"/>
      <w:pPr>
        <w:ind w:left="2148" w:hanging="360"/>
      </w:pPr>
      <w:rPr>
        <w:rFonts w:ascii="Courier New" w:hAnsi="Courier New" w:cs="Courier New" w:hint="default"/>
      </w:rPr>
    </w:lvl>
    <w:lvl w:ilvl="2" w:tplc="577C84B6" w:tentative="1">
      <w:start w:val="1"/>
      <w:numFmt w:val="bullet"/>
      <w:lvlText w:val=""/>
      <w:lvlJc w:val="left"/>
      <w:pPr>
        <w:ind w:left="2868" w:hanging="360"/>
      </w:pPr>
      <w:rPr>
        <w:rFonts w:ascii="Wingdings" w:hAnsi="Wingdings" w:hint="default"/>
      </w:rPr>
    </w:lvl>
    <w:lvl w:ilvl="3" w:tplc="99D8A2FC" w:tentative="1">
      <w:start w:val="1"/>
      <w:numFmt w:val="bullet"/>
      <w:lvlText w:val=""/>
      <w:lvlJc w:val="left"/>
      <w:pPr>
        <w:ind w:left="3588" w:hanging="360"/>
      </w:pPr>
      <w:rPr>
        <w:rFonts w:ascii="Symbol" w:hAnsi="Symbol" w:hint="default"/>
      </w:rPr>
    </w:lvl>
    <w:lvl w:ilvl="4" w:tplc="3F5275E0" w:tentative="1">
      <w:start w:val="1"/>
      <w:numFmt w:val="bullet"/>
      <w:lvlText w:val="o"/>
      <w:lvlJc w:val="left"/>
      <w:pPr>
        <w:ind w:left="4308" w:hanging="360"/>
      </w:pPr>
      <w:rPr>
        <w:rFonts w:ascii="Courier New" w:hAnsi="Courier New" w:cs="Courier New" w:hint="default"/>
      </w:rPr>
    </w:lvl>
    <w:lvl w:ilvl="5" w:tplc="8D00DAB4" w:tentative="1">
      <w:start w:val="1"/>
      <w:numFmt w:val="bullet"/>
      <w:lvlText w:val=""/>
      <w:lvlJc w:val="left"/>
      <w:pPr>
        <w:ind w:left="5028" w:hanging="360"/>
      </w:pPr>
      <w:rPr>
        <w:rFonts w:ascii="Wingdings" w:hAnsi="Wingdings" w:hint="default"/>
      </w:rPr>
    </w:lvl>
    <w:lvl w:ilvl="6" w:tplc="DD2EAC74" w:tentative="1">
      <w:start w:val="1"/>
      <w:numFmt w:val="bullet"/>
      <w:lvlText w:val=""/>
      <w:lvlJc w:val="left"/>
      <w:pPr>
        <w:ind w:left="5748" w:hanging="360"/>
      </w:pPr>
      <w:rPr>
        <w:rFonts w:ascii="Symbol" w:hAnsi="Symbol" w:hint="default"/>
      </w:rPr>
    </w:lvl>
    <w:lvl w:ilvl="7" w:tplc="58F892B2" w:tentative="1">
      <w:start w:val="1"/>
      <w:numFmt w:val="bullet"/>
      <w:lvlText w:val="o"/>
      <w:lvlJc w:val="left"/>
      <w:pPr>
        <w:ind w:left="6468" w:hanging="360"/>
      </w:pPr>
      <w:rPr>
        <w:rFonts w:ascii="Courier New" w:hAnsi="Courier New" w:cs="Courier New" w:hint="default"/>
      </w:rPr>
    </w:lvl>
    <w:lvl w:ilvl="8" w:tplc="4A0E4ED2" w:tentative="1">
      <w:start w:val="1"/>
      <w:numFmt w:val="bullet"/>
      <w:lvlText w:val=""/>
      <w:lvlJc w:val="left"/>
      <w:pPr>
        <w:ind w:left="7188" w:hanging="360"/>
      </w:pPr>
      <w:rPr>
        <w:rFonts w:ascii="Wingdings" w:hAnsi="Wingdings" w:hint="default"/>
      </w:rPr>
    </w:lvl>
  </w:abstractNum>
  <w:abstractNum w:abstractNumId="35">
    <w:nsid w:val="6E7C5D4F"/>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77BD5978"/>
    <w:multiLevelType w:val="hybridMultilevel"/>
    <w:tmpl w:val="3E06FCB0"/>
    <w:lvl w:ilvl="0" w:tplc="37E22AA4">
      <w:start w:val="1"/>
      <w:numFmt w:val="bullet"/>
      <w:lvlText w:val="o"/>
      <w:lvlJc w:val="left"/>
      <w:pPr>
        <w:ind w:left="720" w:hanging="360"/>
      </w:pPr>
      <w:rPr>
        <w:rFonts w:ascii="Courier New" w:hAnsi="Courier New" w:cs="Courier New" w:hint="default"/>
      </w:rPr>
    </w:lvl>
    <w:lvl w:ilvl="1" w:tplc="50264838" w:tentative="1">
      <w:start w:val="1"/>
      <w:numFmt w:val="bullet"/>
      <w:lvlText w:val="o"/>
      <w:lvlJc w:val="left"/>
      <w:pPr>
        <w:ind w:left="1440" w:hanging="360"/>
      </w:pPr>
      <w:rPr>
        <w:rFonts w:ascii="Courier New" w:hAnsi="Courier New" w:cs="Courier New" w:hint="default"/>
      </w:rPr>
    </w:lvl>
    <w:lvl w:ilvl="2" w:tplc="22021022" w:tentative="1">
      <w:start w:val="1"/>
      <w:numFmt w:val="bullet"/>
      <w:lvlText w:val=""/>
      <w:lvlJc w:val="left"/>
      <w:pPr>
        <w:ind w:left="2160" w:hanging="360"/>
      </w:pPr>
      <w:rPr>
        <w:rFonts w:ascii="Wingdings" w:hAnsi="Wingdings" w:hint="default"/>
      </w:rPr>
    </w:lvl>
    <w:lvl w:ilvl="3" w:tplc="3CDE93D6" w:tentative="1">
      <w:start w:val="1"/>
      <w:numFmt w:val="bullet"/>
      <w:lvlText w:val=""/>
      <w:lvlJc w:val="left"/>
      <w:pPr>
        <w:ind w:left="2880" w:hanging="360"/>
      </w:pPr>
      <w:rPr>
        <w:rFonts w:ascii="Symbol" w:hAnsi="Symbol" w:hint="default"/>
      </w:rPr>
    </w:lvl>
    <w:lvl w:ilvl="4" w:tplc="066A54C6" w:tentative="1">
      <w:start w:val="1"/>
      <w:numFmt w:val="bullet"/>
      <w:lvlText w:val="o"/>
      <w:lvlJc w:val="left"/>
      <w:pPr>
        <w:ind w:left="3600" w:hanging="360"/>
      </w:pPr>
      <w:rPr>
        <w:rFonts w:ascii="Courier New" w:hAnsi="Courier New" w:cs="Courier New" w:hint="default"/>
      </w:rPr>
    </w:lvl>
    <w:lvl w:ilvl="5" w:tplc="86A872E6" w:tentative="1">
      <w:start w:val="1"/>
      <w:numFmt w:val="bullet"/>
      <w:lvlText w:val=""/>
      <w:lvlJc w:val="left"/>
      <w:pPr>
        <w:ind w:left="4320" w:hanging="360"/>
      </w:pPr>
      <w:rPr>
        <w:rFonts w:ascii="Wingdings" w:hAnsi="Wingdings" w:hint="default"/>
      </w:rPr>
    </w:lvl>
    <w:lvl w:ilvl="6" w:tplc="3DC8899A" w:tentative="1">
      <w:start w:val="1"/>
      <w:numFmt w:val="bullet"/>
      <w:lvlText w:val=""/>
      <w:lvlJc w:val="left"/>
      <w:pPr>
        <w:ind w:left="5040" w:hanging="360"/>
      </w:pPr>
      <w:rPr>
        <w:rFonts w:ascii="Symbol" w:hAnsi="Symbol" w:hint="default"/>
      </w:rPr>
    </w:lvl>
    <w:lvl w:ilvl="7" w:tplc="6FA81CE2" w:tentative="1">
      <w:start w:val="1"/>
      <w:numFmt w:val="bullet"/>
      <w:lvlText w:val="o"/>
      <w:lvlJc w:val="left"/>
      <w:pPr>
        <w:ind w:left="5760" w:hanging="360"/>
      </w:pPr>
      <w:rPr>
        <w:rFonts w:ascii="Courier New" w:hAnsi="Courier New" w:cs="Courier New" w:hint="default"/>
      </w:rPr>
    </w:lvl>
    <w:lvl w:ilvl="8" w:tplc="8E52679A" w:tentative="1">
      <w:start w:val="1"/>
      <w:numFmt w:val="bullet"/>
      <w:lvlText w:val=""/>
      <w:lvlJc w:val="left"/>
      <w:pPr>
        <w:ind w:left="6480" w:hanging="360"/>
      </w:pPr>
      <w:rPr>
        <w:rFonts w:ascii="Wingdings" w:hAnsi="Wingdings" w:hint="default"/>
      </w:rPr>
    </w:lvl>
  </w:abstractNum>
  <w:abstractNum w:abstractNumId="37">
    <w:nsid w:val="78290ED4"/>
    <w:multiLevelType w:val="hybridMultilevel"/>
    <w:tmpl w:val="3224160A"/>
    <w:lvl w:ilvl="0" w:tplc="08160001">
      <w:start w:val="1"/>
      <w:numFmt w:val="bullet"/>
      <w:lvlText w:val=""/>
      <w:lvlJc w:val="left"/>
      <w:pPr>
        <w:ind w:left="754" w:hanging="360"/>
      </w:pPr>
      <w:rPr>
        <w:rFonts w:ascii="Symbol" w:hAnsi="Symbol" w:hint="default"/>
      </w:rPr>
    </w:lvl>
    <w:lvl w:ilvl="1" w:tplc="08160003" w:tentative="1">
      <w:start w:val="1"/>
      <w:numFmt w:val="bullet"/>
      <w:lvlText w:val="o"/>
      <w:lvlJc w:val="left"/>
      <w:pPr>
        <w:ind w:left="1474" w:hanging="360"/>
      </w:pPr>
      <w:rPr>
        <w:rFonts w:ascii="Courier New" w:hAnsi="Courier New" w:cs="Courier New" w:hint="default"/>
      </w:rPr>
    </w:lvl>
    <w:lvl w:ilvl="2" w:tplc="08160005" w:tentative="1">
      <w:start w:val="1"/>
      <w:numFmt w:val="bullet"/>
      <w:lvlText w:val=""/>
      <w:lvlJc w:val="left"/>
      <w:pPr>
        <w:ind w:left="2194" w:hanging="360"/>
      </w:pPr>
      <w:rPr>
        <w:rFonts w:ascii="Wingdings" w:hAnsi="Wingdings" w:hint="default"/>
      </w:rPr>
    </w:lvl>
    <w:lvl w:ilvl="3" w:tplc="08160001" w:tentative="1">
      <w:start w:val="1"/>
      <w:numFmt w:val="bullet"/>
      <w:lvlText w:val=""/>
      <w:lvlJc w:val="left"/>
      <w:pPr>
        <w:ind w:left="2914" w:hanging="360"/>
      </w:pPr>
      <w:rPr>
        <w:rFonts w:ascii="Symbol" w:hAnsi="Symbol" w:hint="default"/>
      </w:rPr>
    </w:lvl>
    <w:lvl w:ilvl="4" w:tplc="08160003" w:tentative="1">
      <w:start w:val="1"/>
      <w:numFmt w:val="bullet"/>
      <w:lvlText w:val="o"/>
      <w:lvlJc w:val="left"/>
      <w:pPr>
        <w:ind w:left="3634" w:hanging="360"/>
      </w:pPr>
      <w:rPr>
        <w:rFonts w:ascii="Courier New" w:hAnsi="Courier New" w:cs="Courier New" w:hint="default"/>
      </w:rPr>
    </w:lvl>
    <w:lvl w:ilvl="5" w:tplc="08160005" w:tentative="1">
      <w:start w:val="1"/>
      <w:numFmt w:val="bullet"/>
      <w:lvlText w:val=""/>
      <w:lvlJc w:val="left"/>
      <w:pPr>
        <w:ind w:left="4354" w:hanging="360"/>
      </w:pPr>
      <w:rPr>
        <w:rFonts w:ascii="Wingdings" w:hAnsi="Wingdings" w:hint="default"/>
      </w:rPr>
    </w:lvl>
    <w:lvl w:ilvl="6" w:tplc="08160001" w:tentative="1">
      <w:start w:val="1"/>
      <w:numFmt w:val="bullet"/>
      <w:lvlText w:val=""/>
      <w:lvlJc w:val="left"/>
      <w:pPr>
        <w:ind w:left="5074" w:hanging="360"/>
      </w:pPr>
      <w:rPr>
        <w:rFonts w:ascii="Symbol" w:hAnsi="Symbol" w:hint="default"/>
      </w:rPr>
    </w:lvl>
    <w:lvl w:ilvl="7" w:tplc="08160003" w:tentative="1">
      <w:start w:val="1"/>
      <w:numFmt w:val="bullet"/>
      <w:lvlText w:val="o"/>
      <w:lvlJc w:val="left"/>
      <w:pPr>
        <w:ind w:left="5794" w:hanging="360"/>
      </w:pPr>
      <w:rPr>
        <w:rFonts w:ascii="Courier New" w:hAnsi="Courier New" w:cs="Courier New" w:hint="default"/>
      </w:rPr>
    </w:lvl>
    <w:lvl w:ilvl="8" w:tplc="08160005" w:tentative="1">
      <w:start w:val="1"/>
      <w:numFmt w:val="bullet"/>
      <w:lvlText w:val=""/>
      <w:lvlJc w:val="left"/>
      <w:pPr>
        <w:ind w:left="6514" w:hanging="360"/>
      </w:pPr>
      <w:rPr>
        <w:rFonts w:ascii="Wingdings" w:hAnsi="Wingdings" w:hint="default"/>
      </w:rPr>
    </w:lvl>
  </w:abstractNum>
  <w:abstractNum w:abstractNumId="38">
    <w:nsid w:val="78C868EA"/>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nsid w:val="7ABF45F8"/>
    <w:multiLevelType w:val="hybridMultilevel"/>
    <w:tmpl w:val="EA58D232"/>
    <w:lvl w:ilvl="0" w:tplc="04130003">
      <w:start w:val="1"/>
      <w:numFmt w:val="decimal"/>
      <w:lvlText w:val="%1."/>
      <w:lvlJc w:val="left"/>
      <w:pPr>
        <w:tabs>
          <w:tab w:val="num" w:pos="360"/>
        </w:tabs>
        <w:ind w:left="360" w:hanging="360"/>
      </w:pPr>
    </w:lvl>
    <w:lvl w:ilvl="1" w:tplc="04130003" w:tentative="1">
      <w:start w:val="1"/>
      <w:numFmt w:val="lowerLetter"/>
      <w:lvlText w:val="%2."/>
      <w:lvlJc w:val="left"/>
      <w:pPr>
        <w:tabs>
          <w:tab w:val="num" w:pos="1080"/>
        </w:tabs>
        <w:ind w:left="1080" w:hanging="360"/>
      </w:pPr>
    </w:lvl>
    <w:lvl w:ilvl="2" w:tplc="04130005" w:tentative="1">
      <w:start w:val="1"/>
      <w:numFmt w:val="lowerRoman"/>
      <w:lvlText w:val="%3."/>
      <w:lvlJc w:val="right"/>
      <w:pPr>
        <w:tabs>
          <w:tab w:val="num" w:pos="1800"/>
        </w:tabs>
        <w:ind w:left="1800" w:hanging="180"/>
      </w:pPr>
    </w:lvl>
    <w:lvl w:ilvl="3" w:tplc="04130001" w:tentative="1">
      <w:start w:val="1"/>
      <w:numFmt w:val="decimal"/>
      <w:lvlText w:val="%4."/>
      <w:lvlJc w:val="left"/>
      <w:pPr>
        <w:tabs>
          <w:tab w:val="num" w:pos="2520"/>
        </w:tabs>
        <w:ind w:left="2520" w:hanging="360"/>
      </w:pPr>
    </w:lvl>
    <w:lvl w:ilvl="4" w:tplc="04130003" w:tentative="1">
      <w:start w:val="1"/>
      <w:numFmt w:val="lowerLetter"/>
      <w:lvlText w:val="%5."/>
      <w:lvlJc w:val="left"/>
      <w:pPr>
        <w:tabs>
          <w:tab w:val="num" w:pos="3240"/>
        </w:tabs>
        <w:ind w:left="3240" w:hanging="360"/>
      </w:pPr>
    </w:lvl>
    <w:lvl w:ilvl="5" w:tplc="04130005" w:tentative="1">
      <w:start w:val="1"/>
      <w:numFmt w:val="lowerRoman"/>
      <w:lvlText w:val="%6."/>
      <w:lvlJc w:val="right"/>
      <w:pPr>
        <w:tabs>
          <w:tab w:val="num" w:pos="3960"/>
        </w:tabs>
        <w:ind w:left="3960" w:hanging="180"/>
      </w:pPr>
    </w:lvl>
    <w:lvl w:ilvl="6" w:tplc="04130001" w:tentative="1">
      <w:start w:val="1"/>
      <w:numFmt w:val="decimal"/>
      <w:lvlText w:val="%7."/>
      <w:lvlJc w:val="left"/>
      <w:pPr>
        <w:tabs>
          <w:tab w:val="num" w:pos="4680"/>
        </w:tabs>
        <w:ind w:left="4680" w:hanging="360"/>
      </w:pPr>
    </w:lvl>
    <w:lvl w:ilvl="7" w:tplc="04130003" w:tentative="1">
      <w:start w:val="1"/>
      <w:numFmt w:val="lowerLetter"/>
      <w:lvlText w:val="%8."/>
      <w:lvlJc w:val="left"/>
      <w:pPr>
        <w:tabs>
          <w:tab w:val="num" w:pos="5400"/>
        </w:tabs>
        <w:ind w:left="5400" w:hanging="360"/>
      </w:pPr>
    </w:lvl>
    <w:lvl w:ilvl="8" w:tplc="04130005" w:tentative="1">
      <w:start w:val="1"/>
      <w:numFmt w:val="lowerRoman"/>
      <w:lvlText w:val="%9."/>
      <w:lvlJc w:val="right"/>
      <w:pPr>
        <w:tabs>
          <w:tab w:val="num" w:pos="6120"/>
        </w:tabs>
        <w:ind w:left="6120" w:hanging="180"/>
      </w:pPr>
    </w:lvl>
  </w:abstractNum>
  <w:num w:numId="1">
    <w:abstractNumId w:val="29"/>
  </w:num>
  <w:num w:numId="2">
    <w:abstractNumId w:val="40"/>
  </w:num>
  <w:num w:numId="3">
    <w:abstractNumId w:val="29"/>
  </w:num>
  <w:num w:numId="4">
    <w:abstractNumId w:val="29"/>
  </w:num>
  <w:num w:numId="5">
    <w:abstractNumId w:val="12"/>
  </w:num>
  <w:num w:numId="6">
    <w:abstractNumId w:val="31"/>
  </w:num>
  <w:num w:numId="7">
    <w:abstractNumId w:val="24"/>
  </w:num>
  <w:num w:numId="8">
    <w:abstractNumId w:val="2"/>
  </w:num>
  <w:num w:numId="9">
    <w:abstractNumId w:val="10"/>
  </w:num>
  <w:num w:numId="10">
    <w:abstractNumId w:val="32"/>
  </w:num>
  <w:num w:numId="11">
    <w:abstractNumId w:val="8"/>
  </w:num>
  <w:num w:numId="12">
    <w:abstractNumId w:val="8"/>
  </w:num>
  <w:num w:numId="13">
    <w:abstractNumId w:val="8"/>
  </w:num>
  <w:num w:numId="14">
    <w:abstractNumId w:val="8"/>
  </w:num>
  <w:num w:numId="15">
    <w:abstractNumId w:val="8"/>
  </w:num>
  <w:num w:numId="16">
    <w:abstractNumId w:val="13"/>
  </w:num>
  <w:num w:numId="17">
    <w:abstractNumId w:val="39"/>
  </w:num>
  <w:num w:numId="18">
    <w:abstractNumId w:val="9"/>
  </w:num>
  <w:num w:numId="19">
    <w:abstractNumId w:val="33"/>
  </w:num>
  <w:num w:numId="20">
    <w:abstractNumId w:val="26"/>
  </w:num>
  <w:num w:numId="21">
    <w:abstractNumId w:val="13"/>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6"/>
  </w:num>
  <w:num w:numId="26">
    <w:abstractNumId w:val="38"/>
  </w:num>
  <w:num w:numId="27">
    <w:abstractNumId w:val="14"/>
  </w:num>
  <w:num w:numId="28">
    <w:abstractNumId w:val="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20"/>
  </w:num>
  <w:num w:numId="33">
    <w:abstractNumId w:val="16"/>
  </w:num>
  <w:num w:numId="34">
    <w:abstractNumId w:val="27"/>
  </w:num>
  <w:num w:numId="35">
    <w:abstractNumId w:val="7"/>
  </w:num>
  <w:num w:numId="36">
    <w:abstractNumId w:val="0"/>
  </w:num>
  <w:num w:numId="37">
    <w:abstractNumId w:val="17"/>
  </w:num>
  <w:num w:numId="38">
    <w:abstractNumId w:val="18"/>
  </w:num>
  <w:num w:numId="39">
    <w:abstractNumId w:val="28"/>
  </w:num>
  <w:num w:numId="40">
    <w:abstractNumId w:val="23"/>
  </w:num>
  <w:num w:numId="41">
    <w:abstractNumId w:val="22"/>
  </w:num>
  <w:num w:numId="42">
    <w:abstractNumId w:val="34"/>
  </w:num>
  <w:num w:numId="43">
    <w:abstractNumId w:val="3"/>
  </w:num>
  <w:num w:numId="44">
    <w:abstractNumId w:val="35"/>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1"/>
  </w:num>
  <w:num w:numId="48">
    <w:abstractNumId w:val="25"/>
  </w:num>
  <w:num w:numId="49">
    <w:abstractNumId w:val="15"/>
  </w:num>
  <w:num w:numId="50">
    <w:abstractNumId w:val="19"/>
  </w:num>
  <w:num w:numId="51">
    <w:abstractNumId w:val="36"/>
  </w:num>
  <w:num w:numId="52">
    <w:abstractNumId w:val="1"/>
  </w:num>
  <w:num w:numId="53">
    <w:abstractNumId w:val="8"/>
  </w:num>
  <w:num w:numId="54">
    <w:abstractNumId w:val="37"/>
  </w:num>
  <w:num w:numId="55">
    <w:abstractNumId w:val="30"/>
  </w:num>
  <w:num w:numId="56">
    <w:abstractNumId w:val="8"/>
  </w:num>
  <w:num w:numId="57">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11F12"/>
    <w:rsid w:val="00002906"/>
    <w:rsid w:val="0003142B"/>
    <w:rsid w:val="00031A92"/>
    <w:rsid w:val="0003437B"/>
    <w:rsid w:val="000348ED"/>
    <w:rsid w:val="00036801"/>
    <w:rsid w:val="00050DA7"/>
    <w:rsid w:val="000517CC"/>
    <w:rsid w:val="00063503"/>
    <w:rsid w:val="00086DBB"/>
    <w:rsid w:val="000A3458"/>
    <w:rsid w:val="000A5A01"/>
    <w:rsid w:val="000F3827"/>
    <w:rsid w:val="00133CD8"/>
    <w:rsid w:val="00135447"/>
    <w:rsid w:val="00150ABD"/>
    <w:rsid w:val="00150B78"/>
    <w:rsid w:val="00152273"/>
    <w:rsid w:val="001A654A"/>
    <w:rsid w:val="001B444E"/>
    <w:rsid w:val="001C74CF"/>
    <w:rsid w:val="001E2BF3"/>
    <w:rsid w:val="00204656"/>
    <w:rsid w:val="00214781"/>
    <w:rsid w:val="002B1E88"/>
    <w:rsid w:val="002B6530"/>
    <w:rsid w:val="00311F12"/>
    <w:rsid w:val="003129DD"/>
    <w:rsid w:val="00327A65"/>
    <w:rsid w:val="003435D5"/>
    <w:rsid w:val="00371837"/>
    <w:rsid w:val="003808FD"/>
    <w:rsid w:val="003A36D5"/>
    <w:rsid w:val="003D55DD"/>
    <w:rsid w:val="003E1831"/>
    <w:rsid w:val="003E5162"/>
    <w:rsid w:val="00424954"/>
    <w:rsid w:val="00446C56"/>
    <w:rsid w:val="00484235"/>
    <w:rsid w:val="004A0C1B"/>
    <w:rsid w:val="004B68E0"/>
    <w:rsid w:val="004C1386"/>
    <w:rsid w:val="004C220D"/>
    <w:rsid w:val="004F70CF"/>
    <w:rsid w:val="00517203"/>
    <w:rsid w:val="00555AF5"/>
    <w:rsid w:val="005771B7"/>
    <w:rsid w:val="005906A5"/>
    <w:rsid w:val="005D05AC"/>
    <w:rsid w:val="005D788F"/>
    <w:rsid w:val="00630F7F"/>
    <w:rsid w:val="0064435F"/>
    <w:rsid w:val="006539EE"/>
    <w:rsid w:val="006D470F"/>
    <w:rsid w:val="006E3CCB"/>
    <w:rsid w:val="006F7C4A"/>
    <w:rsid w:val="00724372"/>
    <w:rsid w:val="00727E88"/>
    <w:rsid w:val="007557B1"/>
    <w:rsid w:val="00775878"/>
    <w:rsid w:val="007955F0"/>
    <w:rsid w:val="007A326F"/>
    <w:rsid w:val="007B2B46"/>
    <w:rsid w:val="007F732B"/>
    <w:rsid w:val="0080092C"/>
    <w:rsid w:val="00872453"/>
    <w:rsid w:val="00885255"/>
    <w:rsid w:val="008F13DD"/>
    <w:rsid w:val="00902AA4"/>
    <w:rsid w:val="009240D0"/>
    <w:rsid w:val="00964A51"/>
    <w:rsid w:val="00995305"/>
    <w:rsid w:val="009C0BC2"/>
    <w:rsid w:val="009C1CF6"/>
    <w:rsid w:val="009D3421"/>
    <w:rsid w:val="009F3B6C"/>
    <w:rsid w:val="009F5C36"/>
    <w:rsid w:val="00A27F12"/>
    <w:rsid w:val="00A30579"/>
    <w:rsid w:val="00A6441F"/>
    <w:rsid w:val="00AA76C0"/>
    <w:rsid w:val="00B077EC"/>
    <w:rsid w:val="00B15B24"/>
    <w:rsid w:val="00B428DA"/>
    <w:rsid w:val="00B71EB2"/>
    <w:rsid w:val="00B8247E"/>
    <w:rsid w:val="00B9539C"/>
    <w:rsid w:val="00BE56DF"/>
    <w:rsid w:val="00BF1957"/>
    <w:rsid w:val="00BF7EDA"/>
    <w:rsid w:val="00C225F9"/>
    <w:rsid w:val="00C55DD3"/>
    <w:rsid w:val="00C84C4E"/>
    <w:rsid w:val="00C9412D"/>
    <w:rsid w:val="00CA04AF"/>
    <w:rsid w:val="00CA5598"/>
    <w:rsid w:val="00CC66E9"/>
    <w:rsid w:val="00D31B21"/>
    <w:rsid w:val="00D43418"/>
    <w:rsid w:val="00D47982"/>
    <w:rsid w:val="00D739BA"/>
    <w:rsid w:val="00D9215B"/>
    <w:rsid w:val="00DE4E4D"/>
    <w:rsid w:val="00DF0856"/>
    <w:rsid w:val="00E80FD9"/>
    <w:rsid w:val="00E93C9B"/>
    <w:rsid w:val="00ED3CEE"/>
    <w:rsid w:val="00ED3EAA"/>
    <w:rsid w:val="00EE3F2F"/>
    <w:rsid w:val="00F518EB"/>
    <w:rsid w:val="00F6138B"/>
    <w:rsid w:val="00F61418"/>
    <w:rsid w:val="00F6170E"/>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5BD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ind w:left="431" w:hanging="431"/>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8</Pages>
  <Words>2142</Words>
  <Characters>12212</Characters>
  <Application>Microsoft Macintosh Word</Application>
  <DocSecurity>0</DocSecurity>
  <Lines>101</Lines>
  <Paragraphs>28</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
  <cp:revision>9</cp:revision>
  <cp:lastPrinted>2012-09-05T12:28:00Z</cp:lastPrinted>
  <dcterms:created xsi:type="dcterms:W3CDTF">2013-03-13T11:15:00Z</dcterms:created>
  <dcterms:modified xsi:type="dcterms:W3CDTF">2013-03-14T17:13:00Z</dcterms:modified>
</cp:coreProperties>
</file>